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70141" w14:textId="77777777" w:rsidR="00764ED0" w:rsidRPr="004C1C33" w:rsidRDefault="00764ED0" w:rsidP="006640BF">
      <w:pPr>
        <w:spacing w:after="0" w:line="240" w:lineRule="auto"/>
        <w:jc w:val="right"/>
        <w:rPr>
          <w:rFonts w:ascii="Times New Roman" w:hAnsi="Times New Roman" w:cs="Times New Roman"/>
          <w:sz w:val="24"/>
          <w:szCs w:val="24"/>
        </w:rPr>
      </w:pPr>
      <w:r w:rsidRPr="004C1C33">
        <w:rPr>
          <w:rFonts w:ascii="Times New Roman" w:hAnsi="Times New Roman" w:cs="Times New Roman"/>
          <w:sz w:val="24"/>
          <w:szCs w:val="24"/>
        </w:rPr>
        <w:t>EELNÕU</w:t>
      </w:r>
    </w:p>
    <w:p w14:paraId="0D87E265" w14:textId="3AC93174" w:rsidR="00875865" w:rsidRDefault="00D951BA" w:rsidP="004C1C3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03</w:t>
      </w:r>
      <w:r w:rsidR="00875865" w:rsidRPr="004C1C33">
        <w:rPr>
          <w:rFonts w:ascii="Times New Roman" w:hAnsi="Times New Roman" w:cs="Times New Roman"/>
          <w:sz w:val="24"/>
          <w:szCs w:val="24"/>
        </w:rPr>
        <w:t>.</w:t>
      </w:r>
      <w:r>
        <w:rPr>
          <w:rFonts w:ascii="Times New Roman" w:hAnsi="Times New Roman" w:cs="Times New Roman"/>
          <w:sz w:val="24"/>
          <w:szCs w:val="24"/>
        </w:rPr>
        <w:t>04</w:t>
      </w:r>
      <w:r w:rsidR="00875865" w:rsidRPr="004C1C33">
        <w:rPr>
          <w:rFonts w:ascii="Times New Roman" w:hAnsi="Times New Roman" w:cs="Times New Roman"/>
          <w:sz w:val="24"/>
          <w:szCs w:val="24"/>
        </w:rPr>
        <w:t>.202</w:t>
      </w:r>
      <w:r w:rsidR="009A45A9" w:rsidRPr="004C1C33">
        <w:rPr>
          <w:rFonts w:ascii="Times New Roman" w:hAnsi="Times New Roman" w:cs="Times New Roman"/>
          <w:sz w:val="24"/>
          <w:szCs w:val="24"/>
        </w:rPr>
        <w:t>5</w:t>
      </w:r>
    </w:p>
    <w:p w14:paraId="4290FEC1" w14:textId="77777777" w:rsidR="004C1C33" w:rsidRPr="004C1C33" w:rsidRDefault="004C1C33" w:rsidP="000E7D4E">
      <w:pPr>
        <w:spacing w:after="0" w:line="240" w:lineRule="auto"/>
        <w:jc w:val="right"/>
        <w:rPr>
          <w:rFonts w:ascii="Times New Roman" w:hAnsi="Times New Roman" w:cs="Times New Roman"/>
          <w:sz w:val="24"/>
          <w:szCs w:val="24"/>
        </w:rPr>
      </w:pPr>
    </w:p>
    <w:p w14:paraId="50AB023B" w14:textId="79414EAF" w:rsidR="00764ED0" w:rsidRPr="000E7D4E" w:rsidRDefault="009A45A9" w:rsidP="000E7D4E">
      <w:pPr>
        <w:spacing w:after="0" w:line="240" w:lineRule="auto"/>
        <w:jc w:val="center"/>
        <w:rPr>
          <w:rFonts w:ascii="Times New Roman" w:hAnsi="Times New Roman" w:cs="Times New Roman"/>
          <w:b/>
          <w:bCs/>
          <w:sz w:val="32"/>
          <w:szCs w:val="32"/>
        </w:rPr>
      </w:pPr>
      <w:r w:rsidRPr="000E7D4E">
        <w:rPr>
          <w:rFonts w:ascii="Times New Roman" w:hAnsi="Times New Roman" w:cs="Times New Roman"/>
          <w:b/>
          <w:bCs/>
          <w:sz w:val="32"/>
          <w:szCs w:val="32"/>
        </w:rPr>
        <w:t>Liiklus</w:t>
      </w:r>
      <w:r w:rsidR="2CE57D7E" w:rsidRPr="000E7D4E">
        <w:rPr>
          <w:rFonts w:ascii="Times New Roman" w:hAnsi="Times New Roman" w:cs="Times New Roman"/>
          <w:b/>
          <w:bCs/>
          <w:sz w:val="32"/>
          <w:szCs w:val="32"/>
        </w:rPr>
        <w:t>seaduse</w:t>
      </w:r>
      <w:r w:rsidR="1624414E" w:rsidRPr="000E7D4E">
        <w:rPr>
          <w:rFonts w:ascii="Times New Roman" w:hAnsi="Times New Roman" w:cs="Times New Roman"/>
          <w:b/>
          <w:bCs/>
          <w:sz w:val="32"/>
          <w:szCs w:val="32"/>
        </w:rPr>
        <w:t xml:space="preserve"> </w:t>
      </w:r>
      <w:r w:rsidR="2CE57D7E" w:rsidRPr="000E7D4E">
        <w:rPr>
          <w:rFonts w:ascii="Times New Roman" w:hAnsi="Times New Roman" w:cs="Times New Roman"/>
          <w:b/>
          <w:bCs/>
          <w:sz w:val="32"/>
          <w:szCs w:val="32"/>
        </w:rPr>
        <w:t>muutmise seadus</w:t>
      </w:r>
    </w:p>
    <w:p w14:paraId="4B8173D0" w14:textId="77777777" w:rsidR="00764ED0" w:rsidRPr="004C1C33" w:rsidRDefault="00764ED0" w:rsidP="000E7D4E">
      <w:pPr>
        <w:spacing w:after="0" w:line="240" w:lineRule="auto"/>
        <w:jc w:val="center"/>
        <w:rPr>
          <w:rFonts w:ascii="Times New Roman" w:hAnsi="Times New Roman" w:cs="Times New Roman"/>
          <w:b/>
          <w:bCs/>
          <w:sz w:val="24"/>
          <w:szCs w:val="24"/>
        </w:rPr>
      </w:pPr>
    </w:p>
    <w:p w14:paraId="570DB77C" w14:textId="7102C113" w:rsidR="00764ED0" w:rsidRPr="004C1C33" w:rsidRDefault="2CE57D7E" w:rsidP="000E7D4E">
      <w:pPr>
        <w:spacing w:after="0" w:line="240" w:lineRule="auto"/>
        <w:jc w:val="both"/>
        <w:rPr>
          <w:rFonts w:ascii="Times New Roman" w:hAnsi="Times New Roman" w:cs="Times New Roman"/>
          <w:b/>
          <w:bCs/>
          <w:sz w:val="24"/>
          <w:szCs w:val="24"/>
        </w:rPr>
      </w:pPr>
      <w:r w:rsidRPr="004C1C33">
        <w:rPr>
          <w:rFonts w:ascii="Times New Roman" w:hAnsi="Times New Roman" w:cs="Times New Roman"/>
          <w:b/>
          <w:bCs/>
          <w:sz w:val="24"/>
          <w:szCs w:val="24"/>
        </w:rPr>
        <w:t xml:space="preserve">§ 1. </w:t>
      </w:r>
      <w:r w:rsidR="009A45A9" w:rsidRPr="004C1C33">
        <w:rPr>
          <w:rFonts w:ascii="Times New Roman" w:hAnsi="Times New Roman" w:cs="Times New Roman"/>
          <w:b/>
          <w:bCs/>
          <w:sz w:val="24"/>
          <w:szCs w:val="24"/>
        </w:rPr>
        <w:t>Liiklus</w:t>
      </w:r>
      <w:r w:rsidR="16DEAFB9" w:rsidRPr="004C1C33">
        <w:rPr>
          <w:rFonts w:ascii="Times New Roman" w:hAnsi="Times New Roman" w:cs="Times New Roman"/>
          <w:b/>
          <w:bCs/>
          <w:sz w:val="24"/>
          <w:szCs w:val="24"/>
        </w:rPr>
        <w:t>seaduse muutmine</w:t>
      </w:r>
    </w:p>
    <w:p w14:paraId="1CEEBCD9" w14:textId="77777777" w:rsidR="004C1C33" w:rsidRDefault="004C1C33" w:rsidP="004C1C33">
      <w:pPr>
        <w:spacing w:after="0" w:line="240" w:lineRule="auto"/>
        <w:jc w:val="both"/>
        <w:rPr>
          <w:rFonts w:ascii="Times New Roman" w:hAnsi="Times New Roman" w:cs="Times New Roman"/>
          <w:sz w:val="24"/>
          <w:szCs w:val="24"/>
        </w:rPr>
      </w:pPr>
    </w:p>
    <w:p w14:paraId="3F29AD04" w14:textId="4C5967C5" w:rsidR="00764BBA" w:rsidRPr="004C1C33" w:rsidRDefault="009A45A9" w:rsidP="000E7D4E">
      <w:pPr>
        <w:spacing w:after="0" w:line="240" w:lineRule="auto"/>
        <w:jc w:val="both"/>
        <w:rPr>
          <w:rFonts w:ascii="Times New Roman" w:hAnsi="Times New Roman" w:cs="Times New Roman"/>
          <w:sz w:val="24"/>
          <w:szCs w:val="24"/>
        </w:rPr>
      </w:pPr>
      <w:r w:rsidRPr="004C1C33">
        <w:rPr>
          <w:rFonts w:ascii="Times New Roman" w:hAnsi="Times New Roman" w:cs="Times New Roman"/>
          <w:sz w:val="24"/>
          <w:szCs w:val="24"/>
        </w:rPr>
        <w:t>Liiklus</w:t>
      </w:r>
      <w:r w:rsidR="2CE57D7E" w:rsidRPr="004C1C33">
        <w:rPr>
          <w:rFonts w:ascii="Times New Roman" w:hAnsi="Times New Roman" w:cs="Times New Roman"/>
          <w:sz w:val="24"/>
          <w:szCs w:val="24"/>
        </w:rPr>
        <w:t>seaduses</w:t>
      </w:r>
      <w:r w:rsidR="2CE57D7E" w:rsidRPr="004C1C33">
        <w:rPr>
          <w:rFonts w:ascii="Times New Roman" w:hAnsi="Times New Roman" w:cs="Times New Roman"/>
          <w:b/>
          <w:bCs/>
          <w:sz w:val="24"/>
          <w:szCs w:val="24"/>
        </w:rPr>
        <w:t xml:space="preserve"> </w:t>
      </w:r>
      <w:r w:rsidR="2CE57D7E" w:rsidRPr="004C1C33">
        <w:rPr>
          <w:rFonts w:ascii="Times New Roman" w:hAnsi="Times New Roman" w:cs="Times New Roman"/>
          <w:sz w:val="24"/>
          <w:szCs w:val="24"/>
        </w:rPr>
        <w:t>tehakse järgmised muudatused:</w:t>
      </w:r>
    </w:p>
    <w:p w14:paraId="530C0F1B" w14:textId="77777777" w:rsidR="004C1C33" w:rsidRDefault="004C1C33" w:rsidP="004C1C33">
      <w:pPr>
        <w:spacing w:after="0" w:line="240" w:lineRule="auto"/>
        <w:jc w:val="both"/>
        <w:rPr>
          <w:rFonts w:ascii="Times New Roman" w:hAnsi="Times New Roman" w:cs="Times New Roman"/>
          <w:sz w:val="24"/>
          <w:szCs w:val="24"/>
        </w:rPr>
      </w:pPr>
    </w:p>
    <w:p w14:paraId="41741C94" w14:textId="534A68C3" w:rsidR="00131987" w:rsidRDefault="00764BBA" w:rsidP="00131987">
      <w:pPr>
        <w:spacing w:after="0" w:line="240" w:lineRule="auto"/>
        <w:jc w:val="both"/>
        <w:rPr>
          <w:rFonts w:ascii="Times New Roman" w:hAnsi="Times New Roman" w:cs="Times New Roman"/>
          <w:sz w:val="24"/>
          <w:szCs w:val="24"/>
        </w:rPr>
      </w:pPr>
      <w:commentRangeStart w:id="0"/>
      <w:r w:rsidRPr="7DC07C57">
        <w:rPr>
          <w:rFonts w:ascii="Times New Roman" w:hAnsi="Times New Roman" w:cs="Times New Roman"/>
          <w:b/>
          <w:bCs/>
          <w:sz w:val="24"/>
          <w:szCs w:val="24"/>
        </w:rPr>
        <w:t>1)</w:t>
      </w:r>
      <w:r w:rsidRPr="7DC07C57">
        <w:rPr>
          <w:rFonts w:ascii="Times New Roman" w:hAnsi="Times New Roman" w:cs="Times New Roman"/>
          <w:sz w:val="24"/>
          <w:szCs w:val="24"/>
        </w:rPr>
        <w:t xml:space="preserve"> </w:t>
      </w:r>
      <w:r w:rsidR="00131987" w:rsidRPr="7DC07C57">
        <w:rPr>
          <w:rFonts w:ascii="Times New Roman" w:hAnsi="Times New Roman" w:cs="Times New Roman"/>
          <w:sz w:val="24"/>
          <w:szCs w:val="24"/>
        </w:rPr>
        <w:t>paragrahvi 6</w:t>
      </w:r>
      <w:r w:rsidR="00131987" w:rsidRPr="7DC07C57">
        <w:rPr>
          <w:rFonts w:ascii="Times New Roman" w:hAnsi="Times New Roman" w:cs="Times New Roman"/>
          <w:sz w:val="24"/>
          <w:szCs w:val="24"/>
          <w:vertAlign w:val="superscript"/>
        </w:rPr>
        <w:t xml:space="preserve">1 </w:t>
      </w:r>
      <w:r w:rsidR="00131987" w:rsidRPr="7DC07C57">
        <w:rPr>
          <w:rFonts w:ascii="Times New Roman" w:hAnsi="Times New Roman" w:cs="Times New Roman"/>
          <w:sz w:val="24"/>
          <w:szCs w:val="24"/>
        </w:rPr>
        <w:t>lõi</w:t>
      </w:r>
      <w:r w:rsidR="00A51518" w:rsidRPr="7DC07C57">
        <w:rPr>
          <w:rFonts w:ascii="Times New Roman" w:hAnsi="Times New Roman" w:cs="Times New Roman"/>
          <w:sz w:val="24"/>
          <w:szCs w:val="24"/>
        </w:rPr>
        <w:t>ke</w:t>
      </w:r>
      <w:r w:rsidR="00131987" w:rsidRPr="7DC07C57">
        <w:rPr>
          <w:rFonts w:ascii="Times New Roman" w:hAnsi="Times New Roman" w:cs="Times New Roman"/>
          <w:sz w:val="24"/>
          <w:szCs w:val="24"/>
        </w:rPr>
        <w:t xml:space="preserve"> 2 </w:t>
      </w:r>
      <w:r w:rsidR="0071634C" w:rsidRPr="7DC07C57">
        <w:rPr>
          <w:rFonts w:ascii="Times New Roman" w:hAnsi="Times New Roman" w:cs="Times New Roman"/>
          <w:sz w:val="24"/>
          <w:szCs w:val="24"/>
        </w:rPr>
        <w:t>teine</w:t>
      </w:r>
      <w:r w:rsidR="00A51518" w:rsidRPr="7DC07C57">
        <w:rPr>
          <w:rFonts w:ascii="Times New Roman" w:hAnsi="Times New Roman" w:cs="Times New Roman"/>
          <w:sz w:val="24"/>
          <w:szCs w:val="24"/>
        </w:rPr>
        <w:t xml:space="preserve"> lause tunnistatakse kehtetuks;</w:t>
      </w:r>
    </w:p>
    <w:p w14:paraId="0E3510CF" w14:textId="77777777" w:rsidR="00131987" w:rsidRDefault="00131987" w:rsidP="004C1C33">
      <w:pPr>
        <w:spacing w:after="0" w:line="240" w:lineRule="auto"/>
        <w:jc w:val="both"/>
        <w:rPr>
          <w:rFonts w:ascii="Times New Roman" w:hAnsi="Times New Roman" w:cs="Times New Roman"/>
          <w:sz w:val="24"/>
          <w:szCs w:val="24"/>
        </w:rPr>
      </w:pPr>
    </w:p>
    <w:p w14:paraId="5BD20D0D" w14:textId="096D6872" w:rsidR="00C543D6" w:rsidRDefault="00C543D6" w:rsidP="004C1C33">
      <w:pPr>
        <w:spacing w:after="0" w:line="240" w:lineRule="auto"/>
        <w:jc w:val="both"/>
        <w:rPr>
          <w:rFonts w:ascii="Times New Roman" w:hAnsi="Times New Roman" w:cs="Times New Roman"/>
          <w:sz w:val="24"/>
          <w:szCs w:val="24"/>
        </w:rPr>
      </w:pPr>
      <w:r w:rsidRPr="000E7D4E">
        <w:rPr>
          <w:rFonts w:ascii="Times New Roman" w:hAnsi="Times New Roman" w:cs="Times New Roman"/>
          <w:b/>
          <w:bCs/>
          <w:sz w:val="24"/>
          <w:szCs w:val="24"/>
        </w:rPr>
        <w:t>2)</w:t>
      </w:r>
      <w:r>
        <w:rPr>
          <w:rFonts w:ascii="Times New Roman" w:hAnsi="Times New Roman" w:cs="Times New Roman"/>
          <w:sz w:val="24"/>
          <w:szCs w:val="24"/>
        </w:rPr>
        <w:t xml:space="preserve"> </w:t>
      </w:r>
      <w:bookmarkStart w:id="1" w:name="_Hlk196383187"/>
      <w:r>
        <w:rPr>
          <w:rFonts w:ascii="Times New Roman" w:hAnsi="Times New Roman" w:cs="Times New Roman"/>
          <w:sz w:val="24"/>
          <w:szCs w:val="24"/>
        </w:rPr>
        <w:t xml:space="preserve">paragrahvi </w:t>
      </w:r>
      <w:r w:rsidR="00306BFD">
        <w:rPr>
          <w:rFonts w:ascii="Times New Roman" w:hAnsi="Times New Roman" w:cs="Times New Roman"/>
          <w:sz w:val="24"/>
          <w:szCs w:val="24"/>
        </w:rPr>
        <w:t>6</w:t>
      </w:r>
      <w:r w:rsidR="00306BFD">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lõi</w:t>
      </w:r>
      <w:r w:rsidR="000E7D4E">
        <w:rPr>
          <w:rFonts w:ascii="Times New Roman" w:hAnsi="Times New Roman" w:cs="Times New Roman"/>
          <w:sz w:val="24"/>
          <w:szCs w:val="24"/>
        </w:rPr>
        <w:t>kega</w:t>
      </w:r>
      <w:r>
        <w:rPr>
          <w:rFonts w:ascii="Times New Roman" w:hAnsi="Times New Roman" w:cs="Times New Roman"/>
          <w:sz w:val="24"/>
          <w:szCs w:val="24"/>
        </w:rPr>
        <w:t xml:space="preserve"> </w:t>
      </w:r>
      <w:r w:rsidR="00306BFD">
        <w:rPr>
          <w:rFonts w:ascii="Times New Roman" w:hAnsi="Times New Roman" w:cs="Times New Roman"/>
          <w:sz w:val="24"/>
          <w:szCs w:val="24"/>
        </w:rPr>
        <w:t>1</w:t>
      </w:r>
      <w:r w:rsidR="00306BFD">
        <w:rPr>
          <w:rFonts w:ascii="Times New Roman" w:hAnsi="Times New Roman" w:cs="Times New Roman"/>
          <w:sz w:val="24"/>
          <w:szCs w:val="24"/>
          <w:vertAlign w:val="superscript"/>
        </w:rPr>
        <w:t>1</w:t>
      </w:r>
      <w:r w:rsidR="000E7D4E">
        <w:rPr>
          <w:rFonts w:ascii="Times New Roman" w:hAnsi="Times New Roman" w:cs="Times New Roman"/>
          <w:sz w:val="24"/>
          <w:szCs w:val="24"/>
          <w:vertAlign w:val="superscript"/>
        </w:rPr>
        <w:t xml:space="preserve"> </w:t>
      </w:r>
      <w:r>
        <w:rPr>
          <w:rFonts w:ascii="Times New Roman" w:hAnsi="Times New Roman" w:cs="Times New Roman"/>
          <w:sz w:val="24"/>
          <w:szCs w:val="24"/>
        </w:rPr>
        <w:t>järgmises sõnastuses:</w:t>
      </w:r>
      <w:bookmarkEnd w:id="1"/>
    </w:p>
    <w:p w14:paraId="6EA662C5" w14:textId="6DC09311" w:rsidR="00306BFD" w:rsidRDefault="00C543D6" w:rsidP="004C1C33">
      <w:pPr>
        <w:spacing w:after="0" w:line="240" w:lineRule="auto"/>
        <w:jc w:val="both"/>
        <w:rPr>
          <w:rFonts w:ascii="Times New Roman" w:hAnsi="Times New Roman" w:cs="Times New Roman"/>
          <w:sz w:val="24"/>
          <w:szCs w:val="24"/>
        </w:rPr>
      </w:pPr>
      <w:r w:rsidRPr="7DC07C57">
        <w:rPr>
          <w:rFonts w:ascii="Times New Roman" w:hAnsi="Times New Roman" w:cs="Times New Roman"/>
          <w:sz w:val="24"/>
          <w:szCs w:val="24"/>
        </w:rPr>
        <w:t>„</w:t>
      </w:r>
      <w:r w:rsidR="00306BFD" w:rsidRPr="7DC07C57">
        <w:rPr>
          <w:rFonts w:ascii="Times New Roman" w:hAnsi="Times New Roman" w:cs="Times New Roman"/>
          <w:sz w:val="24"/>
          <w:szCs w:val="24"/>
        </w:rPr>
        <w:t>(1</w:t>
      </w:r>
      <w:r w:rsidR="00306BFD" w:rsidRPr="7DC07C57">
        <w:rPr>
          <w:rFonts w:ascii="Times New Roman" w:hAnsi="Times New Roman" w:cs="Times New Roman"/>
          <w:sz w:val="24"/>
          <w:szCs w:val="24"/>
          <w:vertAlign w:val="superscript"/>
        </w:rPr>
        <w:t>1</w:t>
      </w:r>
      <w:r w:rsidR="00306BFD" w:rsidRPr="7DC07C57">
        <w:rPr>
          <w:rFonts w:ascii="Times New Roman" w:hAnsi="Times New Roman" w:cs="Times New Roman"/>
          <w:sz w:val="24"/>
          <w:szCs w:val="24"/>
        </w:rPr>
        <w:t xml:space="preserve">) </w:t>
      </w:r>
      <w:commentRangeStart w:id="2"/>
      <w:del w:id="3" w:author="Mari Koik - JUSTDIGI" w:date="2025-09-08T12:11:00Z">
        <w:r w:rsidRPr="7DC07C57" w:rsidDel="00CD5DA5">
          <w:rPr>
            <w:rFonts w:ascii="Times New Roman" w:hAnsi="Times New Roman" w:cs="Times New Roman"/>
            <w:sz w:val="24"/>
            <w:szCs w:val="24"/>
          </w:rPr>
          <w:delText>Koosvõimelised</w:delText>
        </w:r>
        <w:r w:rsidRPr="7DC07C57" w:rsidDel="00306BFD">
          <w:rPr>
            <w:rFonts w:ascii="Times New Roman" w:hAnsi="Times New Roman" w:cs="Times New Roman"/>
            <w:sz w:val="24"/>
            <w:szCs w:val="24"/>
          </w:rPr>
          <w:delText xml:space="preserve"> </w:delText>
        </w:r>
      </w:del>
      <w:commentRangeStart w:id="4"/>
      <w:proofErr w:type="spellStart"/>
      <w:ins w:id="5" w:author="Mari Koik - JUSTDIGI" w:date="2025-09-08T12:11:00Z">
        <w:r w:rsidR="007A2286" w:rsidRPr="7DC07C57">
          <w:rPr>
            <w:rFonts w:ascii="Times New Roman" w:hAnsi="Times New Roman" w:cs="Times New Roman"/>
            <w:sz w:val="24"/>
            <w:szCs w:val="24"/>
          </w:rPr>
          <w:t>Koost</w:t>
        </w:r>
      </w:ins>
      <w:ins w:id="6" w:author="Mari Koik - JUSTDIGI" w:date="2025-09-08T18:05:00Z">
        <w:r w:rsidR="00801AD0" w:rsidRPr="7DC07C57">
          <w:rPr>
            <w:rFonts w:ascii="Times New Roman" w:hAnsi="Times New Roman" w:cs="Times New Roman"/>
            <w:sz w:val="24"/>
            <w:szCs w:val="24"/>
          </w:rPr>
          <w:t>oimeli</w:t>
        </w:r>
      </w:ins>
      <w:ins w:id="7" w:author="Mari Koik - JUSTDIGI" w:date="2025-09-08T14:07:00Z">
        <w:r w:rsidR="003D14E1" w:rsidRPr="7DC07C57">
          <w:rPr>
            <w:rFonts w:ascii="Times New Roman" w:hAnsi="Times New Roman" w:cs="Times New Roman"/>
            <w:sz w:val="24"/>
            <w:szCs w:val="24"/>
          </w:rPr>
          <w:t>ne</w:t>
        </w:r>
      </w:ins>
      <w:commentRangeEnd w:id="2"/>
      <w:proofErr w:type="spellEnd"/>
      <w:r>
        <w:commentReference w:id="2"/>
      </w:r>
      <w:ins w:id="8" w:author="Mari Koik - JUSTDIGI" w:date="2025-09-08T12:11:00Z">
        <w:r w:rsidR="007A2286" w:rsidRPr="7DC07C57">
          <w:rPr>
            <w:rFonts w:ascii="Times New Roman" w:hAnsi="Times New Roman" w:cs="Times New Roman"/>
            <w:sz w:val="24"/>
            <w:szCs w:val="24"/>
          </w:rPr>
          <w:t xml:space="preserve"> </w:t>
        </w:r>
      </w:ins>
      <w:del w:id="9" w:author="Mari Koik - JUSTDIGI" w:date="2025-09-08T14:07:00Z">
        <w:r w:rsidRPr="7DC07C57" w:rsidDel="00306BFD">
          <w:rPr>
            <w:rFonts w:ascii="Times New Roman" w:hAnsi="Times New Roman" w:cs="Times New Roman"/>
            <w:sz w:val="24"/>
            <w:szCs w:val="24"/>
          </w:rPr>
          <w:delText xml:space="preserve">intelligentsed </w:delText>
        </w:r>
      </w:del>
      <w:ins w:id="10" w:author="Mari Koik - JUSTDIGI" w:date="2025-09-08T14:07:00Z">
        <w:r w:rsidR="003D14E1" w:rsidRPr="7DC07C57">
          <w:rPr>
            <w:rFonts w:ascii="Times New Roman" w:hAnsi="Times New Roman" w:cs="Times New Roman"/>
            <w:sz w:val="24"/>
            <w:szCs w:val="24"/>
          </w:rPr>
          <w:t xml:space="preserve">intelligentne </w:t>
        </w:r>
      </w:ins>
      <w:r w:rsidR="00306BFD" w:rsidRPr="7DC07C57">
        <w:rPr>
          <w:rFonts w:ascii="Times New Roman" w:hAnsi="Times New Roman" w:cs="Times New Roman"/>
          <w:sz w:val="24"/>
          <w:szCs w:val="24"/>
        </w:rPr>
        <w:t>transpordisüsteem</w:t>
      </w:r>
      <w:del w:id="11" w:author="Mari Koik - JUSTDIGI" w:date="2025-09-08T14:07:00Z">
        <w:r w:rsidRPr="7DC07C57" w:rsidDel="00306BFD">
          <w:rPr>
            <w:rFonts w:ascii="Times New Roman" w:hAnsi="Times New Roman" w:cs="Times New Roman"/>
            <w:sz w:val="24"/>
            <w:szCs w:val="24"/>
          </w:rPr>
          <w:delText>id</w:delText>
        </w:r>
      </w:del>
      <w:commentRangeEnd w:id="4"/>
      <w:r>
        <w:commentReference w:id="4"/>
      </w:r>
      <w:r w:rsidR="00306BFD" w:rsidRPr="7DC07C57">
        <w:rPr>
          <w:rFonts w:ascii="Times New Roman" w:hAnsi="Times New Roman" w:cs="Times New Roman"/>
          <w:sz w:val="24"/>
          <w:szCs w:val="24"/>
        </w:rPr>
        <w:t xml:space="preserve"> on </w:t>
      </w:r>
      <w:del w:id="12" w:author="Mari Koik - JUSTDIGI" w:date="2025-09-08T14:07:00Z">
        <w:r w:rsidRPr="7DC07C57" w:rsidDel="00306BFD">
          <w:rPr>
            <w:rFonts w:ascii="Times New Roman" w:hAnsi="Times New Roman" w:cs="Times New Roman"/>
            <w:sz w:val="24"/>
            <w:szCs w:val="24"/>
          </w:rPr>
          <w:delText xml:space="preserve">intelligentsed </w:delText>
        </w:r>
      </w:del>
      <w:ins w:id="13" w:author="Mari Koik - JUSTDIGI" w:date="2025-09-08T14:07:00Z">
        <w:r w:rsidR="003D14E1" w:rsidRPr="7DC07C57">
          <w:rPr>
            <w:rFonts w:ascii="Times New Roman" w:hAnsi="Times New Roman" w:cs="Times New Roman"/>
            <w:sz w:val="24"/>
            <w:szCs w:val="24"/>
          </w:rPr>
          <w:t xml:space="preserve">intelligentne </w:t>
        </w:r>
      </w:ins>
      <w:r w:rsidR="00306BFD" w:rsidRPr="7DC07C57">
        <w:rPr>
          <w:rFonts w:ascii="Times New Roman" w:hAnsi="Times New Roman" w:cs="Times New Roman"/>
          <w:sz w:val="24"/>
          <w:szCs w:val="24"/>
        </w:rPr>
        <w:t>transpordisüsteem</w:t>
      </w:r>
      <w:del w:id="14" w:author="Mari Koik - JUSTDIGI" w:date="2025-09-08T14:07:00Z">
        <w:r w:rsidRPr="7DC07C57" w:rsidDel="00306BFD">
          <w:rPr>
            <w:rFonts w:ascii="Times New Roman" w:hAnsi="Times New Roman" w:cs="Times New Roman"/>
            <w:sz w:val="24"/>
            <w:szCs w:val="24"/>
          </w:rPr>
          <w:delText>id</w:delText>
        </w:r>
      </w:del>
      <w:r w:rsidR="00306BFD" w:rsidRPr="7DC07C57">
        <w:rPr>
          <w:rFonts w:ascii="Times New Roman" w:hAnsi="Times New Roman" w:cs="Times New Roman"/>
          <w:sz w:val="24"/>
          <w:szCs w:val="24"/>
        </w:rPr>
        <w:t>, mis võimalda</w:t>
      </w:r>
      <w:ins w:id="15" w:author="Mari Koik - JUSTDIGI" w:date="2025-09-08T14:07:00Z">
        <w:r w:rsidR="003D14E1" w:rsidRPr="7DC07C57">
          <w:rPr>
            <w:rFonts w:ascii="Times New Roman" w:hAnsi="Times New Roman" w:cs="Times New Roman"/>
            <w:sz w:val="24"/>
            <w:szCs w:val="24"/>
          </w:rPr>
          <w:t>b</w:t>
        </w:r>
      </w:ins>
      <w:del w:id="16" w:author="Mari Koik - JUSTDIGI" w:date="2025-09-08T14:07:00Z">
        <w:r w:rsidRPr="7DC07C57" w:rsidDel="00306BFD">
          <w:rPr>
            <w:rFonts w:ascii="Times New Roman" w:hAnsi="Times New Roman" w:cs="Times New Roman"/>
            <w:sz w:val="24"/>
            <w:szCs w:val="24"/>
          </w:rPr>
          <w:delText>vad</w:delText>
        </w:r>
      </w:del>
      <w:r w:rsidR="00306BFD" w:rsidRPr="7DC07C57">
        <w:rPr>
          <w:rFonts w:ascii="Times New Roman" w:hAnsi="Times New Roman" w:cs="Times New Roman"/>
          <w:sz w:val="24"/>
          <w:szCs w:val="24"/>
        </w:rPr>
        <w:t xml:space="preserve"> </w:t>
      </w:r>
      <w:commentRangeStart w:id="17"/>
      <w:del w:id="18" w:author="Mari Koik - JUSTDIGI" w:date="2025-09-08T12:03:00Z">
        <w:r w:rsidRPr="7DC07C57" w:rsidDel="00306BFD">
          <w:rPr>
            <w:rFonts w:ascii="Times New Roman" w:hAnsi="Times New Roman" w:cs="Times New Roman"/>
            <w:sz w:val="24"/>
            <w:szCs w:val="24"/>
          </w:rPr>
          <w:delText xml:space="preserve"> </w:delText>
        </w:r>
      </w:del>
      <w:r w:rsidR="00306BFD" w:rsidRPr="7DC07C57">
        <w:rPr>
          <w:rFonts w:ascii="Times New Roman" w:hAnsi="Times New Roman" w:cs="Times New Roman"/>
          <w:sz w:val="24"/>
          <w:szCs w:val="24"/>
        </w:rPr>
        <w:t xml:space="preserve">kasutajatel </w:t>
      </w:r>
      <w:commentRangeEnd w:id="17"/>
      <w:r>
        <w:commentReference w:id="17"/>
      </w:r>
      <w:r w:rsidR="00306BFD" w:rsidRPr="7DC07C57">
        <w:rPr>
          <w:rFonts w:ascii="Times New Roman" w:hAnsi="Times New Roman" w:cs="Times New Roman"/>
          <w:sz w:val="24"/>
          <w:szCs w:val="24"/>
        </w:rPr>
        <w:t>suhelda ja teha koostööd turvatud ja usaldusväärsete sõnumite</w:t>
      </w:r>
      <w:del w:id="19" w:author="Mari Koik - JUSTDIGI" w:date="2025-09-08T12:06:00Z">
        <w:r w:rsidRPr="7DC07C57" w:rsidDel="00306BFD">
          <w:rPr>
            <w:rFonts w:ascii="Times New Roman" w:hAnsi="Times New Roman" w:cs="Times New Roman"/>
            <w:sz w:val="24"/>
            <w:szCs w:val="24"/>
          </w:rPr>
          <w:delText xml:space="preserve"> vahetamise</w:delText>
        </w:r>
      </w:del>
      <w:r w:rsidR="00306BFD" w:rsidRPr="7DC07C57">
        <w:rPr>
          <w:rFonts w:ascii="Times New Roman" w:hAnsi="Times New Roman" w:cs="Times New Roman"/>
          <w:sz w:val="24"/>
          <w:szCs w:val="24"/>
        </w:rPr>
        <w:t xml:space="preserve"> teel, </w:t>
      </w:r>
      <w:commentRangeStart w:id="20"/>
      <w:r w:rsidR="00306BFD" w:rsidRPr="7DC07C57">
        <w:rPr>
          <w:rFonts w:ascii="Times New Roman" w:hAnsi="Times New Roman" w:cs="Times New Roman"/>
          <w:sz w:val="24"/>
          <w:szCs w:val="24"/>
        </w:rPr>
        <w:t>ilma üksteist varem teadmata</w:t>
      </w:r>
      <w:commentRangeEnd w:id="20"/>
      <w:r>
        <w:commentReference w:id="20"/>
      </w:r>
      <w:r w:rsidR="00306BFD" w:rsidRPr="7DC07C57">
        <w:rPr>
          <w:rFonts w:ascii="Times New Roman" w:hAnsi="Times New Roman" w:cs="Times New Roman"/>
          <w:sz w:val="24"/>
          <w:szCs w:val="24"/>
        </w:rPr>
        <w:t xml:space="preserve"> ning </w:t>
      </w:r>
      <w:del w:id="21" w:author="Mari Koik - JUSTDIGI" w:date="2025-09-08T18:36:00Z">
        <w:r w:rsidRPr="7DC07C57" w:rsidDel="00306BFD">
          <w:rPr>
            <w:rFonts w:ascii="Times New Roman" w:hAnsi="Times New Roman" w:cs="Times New Roman"/>
            <w:sz w:val="24"/>
            <w:szCs w:val="24"/>
          </w:rPr>
          <w:delText>mittediskrimineerival viisil</w:delText>
        </w:r>
      </w:del>
      <w:ins w:id="22" w:author="Mari Koik - JUSTDIGI" w:date="2025-09-08T18:36:00Z">
        <w:r w:rsidR="0064038B" w:rsidRPr="7DC07C57">
          <w:rPr>
            <w:rFonts w:ascii="Times New Roman" w:hAnsi="Times New Roman" w:cs="Times New Roman"/>
            <w:sz w:val="24"/>
            <w:szCs w:val="24"/>
          </w:rPr>
          <w:t>kedagi d</w:t>
        </w:r>
      </w:ins>
      <w:ins w:id="23" w:author="Mari Koik - JUSTDIGI" w:date="2025-09-08T18:37:00Z">
        <w:r w:rsidR="003A7865" w:rsidRPr="7DC07C57">
          <w:rPr>
            <w:rFonts w:ascii="Times New Roman" w:hAnsi="Times New Roman" w:cs="Times New Roman"/>
            <w:sz w:val="24"/>
            <w:szCs w:val="24"/>
          </w:rPr>
          <w:t>i</w:t>
        </w:r>
      </w:ins>
      <w:ins w:id="24" w:author="Mari Koik - JUSTDIGI" w:date="2025-09-08T18:36:00Z">
        <w:r w:rsidR="0064038B" w:rsidRPr="7DC07C57">
          <w:rPr>
            <w:rFonts w:ascii="Times New Roman" w:hAnsi="Times New Roman" w:cs="Times New Roman"/>
            <w:sz w:val="24"/>
            <w:szCs w:val="24"/>
          </w:rPr>
          <w:t>skrimin</w:t>
        </w:r>
        <w:r w:rsidR="003A7865" w:rsidRPr="7DC07C57">
          <w:rPr>
            <w:rFonts w:ascii="Times New Roman" w:hAnsi="Times New Roman" w:cs="Times New Roman"/>
            <w:sz w:val="24"/>
            <w:szCs w:val="24"/>
          </w:rPr>
          <w:t>eerimata</w:t>
        </w:r>
      </w:ins>
      <w:r w:rsidR="00306BFD" w:rsidRPr="7DC07C57">
        <w:rPr>
          <w:rFonts w:ascii="Times New Roman" w:hAnsi="Times New Roman" w:cs="Times New Roman"/>
          <w:sz w:val="24"/>
          <w:szCs w:val="24"/>
        </w:rPr>
        <w:t>.</w:t>
      </w:r>
      <w:r w:rsidR="000E7D4E" w:rsidRPr="7DC07C57">
        <w:rPr>
          <w:rFonts w:ascii="Times New Roman" w:hAnsi="Times New Roman" w:cs="Times New Roman"/>
          <w:sz w:val="24"/>
          <w:szCs w:val="24"/>
        </w:rPr>
        <w:t>“;</w:t>
      </w:r>
      <w:commentRangeEnd w:id="0"/>
      <w:r>
        <w:commentReference w:id="0"/>
      </w:r>
    </w:p>
    <w:p w14:paraId="1A692ACC" w14:textId="77777777" w:rsidR="000E7D4E" w:rsidRDefault="000E7D4E" w:rsidP="004C1C33">
      <w:pPr>
        <w:spacing w:after="0" w:line="240" w:lineRule="auto"/>
        <w:jc w:val="both"/>
        <w:rPr>
          <w:rFonts w:ascii="Times New Roman" w:hAnsi="Times New Roman" w:cs="Times New Roman"/>
          <w:sz w:val="24"/>
          <w:szCs w:val="24"/>
        </w:rPr>
      </w:pPr>
    </w:p>
    <w:p w14:paraId="319EA789" w14:textId="75859B3C" w:rsidR="000E7D4E" w:rsidRPr="00306BFD" w:rsidRDefault="000E7D4E" w:rsidP="004C1C33">
      <w:pPr>
        <w:spacing w:after="0" w:line="240" w:lineRule="auto"/>
        <w:jc w:val="both"/>
        <w:rPr>
          <w:rFonts w:ascii="Times New Roman" w:hAnsi="Times New Roman" w:cs="Times New Roman"/>
          <w:sz w:val="24"/>
          <w:szCs w:val="24"/>
        </w:rPr>
      </w:pPr>
      <w:r w:rsidRPr="000E7D4E">
        <w:rPr>
          <w:rFonts w:ascii="Times New Roman" w:hAnsi="Times New Roman" w:cs="Times New Roman"/>
          <w:b/>
          <w:bCs/>
          <w:sz w:val="24"/>
          <w:szCs w:val="24"/>
        </w:rPr>
        <w:t>3)</w:t>
      </w:r>
      <w:r>
        <w:rPr>
          <w:rFonts w:ascii="Times New Roman" w:hAnsi="Times New Roman" w:cs="Times New Roman"/>
          <w:sz w:val="24"/>
          <w:szCs w:val="24"/>
        </w:rPr>
        <w:t xml:space="preserve"> paragrahvi 6</w:t>
      </w:r>
      <w:r>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lõigetega 2</w:t>
      </w:r>
      <w:r w:rsidRPr="00DB7006">
        <w:rPr>
          <w:rFonts w:ascii="Times New Roman" w:hAnsi="Times New Roman" w:cs="Times New Roman"/>
          <w:sz w:val="24"/>
          <w:szCs w:val="24"/>
          <w:vertAlign w:val="superscript"/>
        </w:rPr>
        <w:t>1</w:t>
      </w:r>
      <w:r>
        <w:rPr>
          <w:rFonts w:ascii="Times New Roman" w:hAnsi="Times New Roman" w:cs="Times New Roman"/>
          <w:sz w:val="24"/>
          <w:szCs w:val="24"/>
        </w:rPr>
        <w:t>–2</w:t>
      </w:r>
      <w:r>
        <w:rPr>
          <w:rFonts w:ascii="Times New Roman" w:hAnsi="Times New Roman" w:cs="Times New Roman"/>
          <w:sz w:val="24"/>
          <w:szCs w:val="24"/>
          <w:vertAlign w:val="superscript"/>
        </w:rPr>
        <w:t>5</w:t>
      </w:r>
      <w:r>
        <w:rPr>
          <w:rFonts w:ascii="Times New Roman" w:hAnsi="Times New Roman" w:cs="Times New Roman"/>
          <w:sz w:val="24"/>
          <w:szCs w:val="24"/>
        </w:rPr>
        <w:t xml:space="preserve"> järgmises sõnastuses:</w:t>
      </w:r>
    </w:p>
    <w:p w14:paraId="131ECB7B" w14:textId="01B603CD" w:rsidR="00306BFD" w:rsidRPr="00306BFD" w:rsidRDefault="000E7D4E" w:rsidP="004C1C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543D6">
        <w:rPr>
          <w:rFonts w:ascii="Times New Roman" w:hAnsi="Times New Roman" w:cs="Times New Roman"/>
          <w:sz w:val="24"/>
          <w:szCs w:val="24"/>
        </w:rPr>
        <w:t>(2</w:t>
      </w:r>
      <w:r w:rsidR="00C543D6" w:rsidRPr="000E7D4E">
        <w:rPr>
          <w:rFonts w:ascii="Times New Roman" w:hAnsi="Times New Roman" w:cs="Times New Roman"/>
          <w:sz w:val="24"/>
          <w:szCs w:val="24"/>
          <w:vertAlign w:val="superscript"/>
        </w:rPr>
        <w:t>1</w:t>
      </w:r>
      <w:r w:rsidR="00C543D6">
        <w:rPr>
          <w:rFonts w:ascii="Times New Roman" w:hAnsi="Times New Roman" w:cs="Times New Roman"/>
          <w:sz w:val="24"/>
          <w:szCs w:val="24"/>
        </w:rPr>
        <w:t xml:space="preserve">) </w:t>
      </w:r>
      <w:r w:rsidR="00C543D6" w:rsidRPr="00C543D6">
        <w:rPr>
          <w:rFonts w:ascii="Times New Roman" w:hAnsi="Times New Roman" w:cs="Times New Roman"/>
          <w:sz w:val="24"/>
          <w:szCs w:val="24"/>
        </w:rPr>
        <w:t>Intelligentse</w:t>
      </w:r>
      <w:del w:id="25" w:author="Mari Koik - JUSTDIGI" w:date="2025-09-08T14:09:00Z" w16du:dateUtc="2025-09-08T11:09:00Z">
        <w:r w:rsidR="00C543D6" w:rsidRPr="00C543D6" w:rsidDel="003F2018">
          <w:rPr>
            <w:rFonts w:ascii="Times New Roman" w:hAnsi="Times New Roman" w:cs="Times New Roman"/>
            <w:sz w:val="24"/>
            <w:szCs w:val="24"/>
          </w:rPr>
          <w:delText>te</w:delText>
        </w:r>
      </w:del>
      <w:r w:rsidR="00C543D6" w:rsidRPr="00C543D6">
        <w:rPr>
          <w:rFonts w:ascii="Times New Roman" w:hAnsi="Times New Roman" w:cs="Times New Roman"/>
          <w:sz w:val="24"/>
          <w:szCs w:val="24"/>
        </w:rPr>
        <w:t xml:space="preserve"> transpordisüsteemi</w:t>
      </w:r>
      <w:del w:id="26" w:author="Mari Koik - JUSTDIGI" w:date="2025-09-08T14:09:00Z" w16du:dateUtc="2025-09-08T11:09:00Z">
        <w:r w:rsidR="00C543D6" w:rsidRPr="00C543D6" w:rsidDel="003F2018">
          <w:rPr>
            <w:rFonts w:ascii="Times New Roman" w:hAnsi="Times New Roman" w:cs="Times New Roman"/>
            <w:sz w:val="24"/>
            <w:szCs w:val="24"/>
          </w:rPr>
          <w:delText>de</w:delText>
        </w:r>
      </w:del>
      <w:r w:rsidR="00C543D6" w:rsidRPr="00C543D6">
        <w:rPr>
          <w:rFonts w:ascii="Times New Roman" w:hAnsi="Times New Roman" w:cs="Times New Roman"/>
          <w:sz w:val="24"/>
          <w:szCs w:val="24"/>
        </w:rPr>
        <w:t xml:space="preserve"> teenus käesoleva seaduse tähenduses on intelligentse</w:t>
      </w:r>
      <w:del w:id="27" w:author="Mari Koik - JUSTDIGI" w:date="2025-09-08T14:09:00Z" w16du:dateUtc="2025-09-08T11:09:00Z">
        <w:r w:rsidR="00C543D6" w:rsidRPr="00C543D6" w:rsidDel="003F2018">
          <w:rPr>
            <w:rFonts w:ascii="Times New Roman" w:hAnsi="Times New Roman" w:cs="Times New Roman"/>
            <w:sz w:val="24"/>
            <w:szCs w:val="24"/>
          </w:rPr>
          <w:delText>te</w:delText>
        </w:r>
      </w:del>
      <w:r w:rsidR="00C543D6" w:rsidRPr="00C543D6">
        <w:rPr>
          <w:rFonts w:ascii="Times New Roman" w:hAnsi="Times New Roman" w:cs="Times New Roman"/>
          <w:sz w:val="24"/>
          <w:szCs w:val="24"/>
        </w:rPr>
        <w:t xml:space="preserve"> transpordisüsteemi</w:t>
      </w:r>
      <w:del w:id="28" w:author="Mari Koik - JUSTDIGI" w:date="2025-09-08T14:10:00Z" w16du:dateUtc="2025-09-08T11:10:00Z">
        <w:r w:rsidR="00C543D6" w:rsidRPr="00C543D6" w:rsidDel="001C303F">
          <w:rPr>
            <w:rFonts w:ascii="Times New Roman" w:hAnsi="Times New Roman" w:cs="Times New Roman"/>
            <w:sz w:val="24"/>
            <w:szCs w:val="24"/>
          </w:rPr>
          <w:delText>de</w:delText>
        </w:r>
      </w:del>
      <w:r w:rsidR="00C543D6" w:rsidRPr="00C543D6">
        <w:rPr>
          <w:rFonts w:ascii="Times New Roman" w:hAnsi="Times New Roman" w:cs="Times New Roman"/>
          <w:sz w:val="24"/>
          <w:szCs w:val="24"/>
        </w:rPr>
        <w:t xml:space="preserve"> rakenduse pakkumine selgelt määratletud organisatsioonilise ja toimimisraamistiku abil, et aidata kaasa kasutusohutusele, </w:t>
      </w:r>
      <w:ins w:id="29" w:author="Mari Koik - JUSTDIGI" w:date="2025-09-08T14:23:00Z" w16du:dateUtc="2025-09-08T11:23:00Z">
        <w:r w:rsidR="00047599">
          <w:rPr>
            <w:rFonts w:ascii="Times New Roman" w:hAnsi="Times New Roman" w:cs="Times New Roman"/>
            <w:sz w:val="24"/>
            <w:szCs w:val="24"/>
          </w:rPr>
          <w:t>-</w:t>
        </w:r>
      </w:ins>
      <w:r w:rsidR="00C543D6" w:rsidRPr="00C543D6">
        <w:rPr>
          <w:rFonts w:ascii="Times New Roman" w:hAnsi="Times New Roman" w:cs="Times New Roman"/>
          <w:sz w:val="24"/>
          <w:szCs w:val="24"/>
        </w:rPr>
        <w:t>tõhususele</w:t>
      </w:r>
      <w:ins w:id="30" w:author="Mari Koik - JUSTDIGI" w:date="2025-09-08T14:23:00Z" w16du:dateUtc="2025-09-08T11:23:00Z">
        <w:r w:rsidR="001C5D70">
          <w:rPr>
            <w:rFonts w:ascii="Times New Roman" w:hAnsi="Times New Roman" w:cs="Times New Roman"/>
            <w:sz w:val="24"/>
            <w:szCs w:val="24"/>
          </w:rPr>
          <w:t xml:space="preserve"> ja</w:t>
        </w:r>
      </w:ins>
      <w:del w:id="31" w:author="Mari Koik - JUSTDIGI" w:date="2025-09-08T14:23:00Z" w16du:dateUtc="2025-09-08T11:23:00Z">
        <w:r w:rsidR="00C543D6" w:rsidRPr="00C543D6" w:rsidDel="001C5D70">
          <w:rPr>
            <w:rFonts w:ascii="Times New Roman" w:hAnsi="Times New Roman" w:cs="Times New Roman"/>
            <w:sz w:val="24"/>
            <w:szCs w:val="24"/>
          </w:rPr>
          <w:delText>,</w:delText>
        </w:r>
      </w:del>
      <w:r w:rsidR="00C543D6" w:rsidRPr="00C543D6">
        <w:rPr>
          <w:rFonts w:ascii="Times New Roman" w:hAnsi="Times New Roman" w:cs="Times New Roman"/>
          <w:sz w:val="24"/>
          <w:szCs w:val="24"/>
        </w:rPr>
        <w:t xml:space="preserve"> </w:t>
      </w:r>
      <w:ins w:id="32" w:author="Mari Koik - JUSTDIGI" w:date="2025-09-08T14:23:00Z" w16du:dateUtc="2025-09-08T11:23:00Z">
        <w:r w:rsidR="00047599">
          <w:rPr>
            <w:rFonts w:ascii="Times New Roman" w:hAnsi="Times New Roman" w:cs="Times New Roman"/>
            <w:sz w:val="24"/>
            <w:szCs w:val="24"/>
          </w:rPr>
          <w:t>-</w:t>
        </w:r>
        <w:r w:rsidR="001C5D70" w:rsidRPr="00C543D6">
          <w:rPr>
            <w:rFonts w:ascii="Times New Roman" w:hAnsi="Times New Roman" w:cs="Times New Roman"/>
            <w:sz w:val="24"/>
            <w:szCs w:val="24"/>
          </w:rPr>
          <w:t>mugavusele</w:t>
        </w:r>
      </w:ins>
      <w:ins w:id="33" w:author="Mari Koik - JUSTDIGI" w:date="2025-09-08T14:24:00Z" w16du:dateUtc="2025-09-08T11:24:00Z">
        <w:r w:rsidR="00BE0747">
          <w:rPr>
            <w:rFonts w:ascii="Times New Roman" w:hAnsi="Times New Roman" w:cs="Times New Roman"/>
            <w:sz w:val="24"/>
            <w:szCs w:val="24"/>
          </w:rPr>
          <w:t xml:space="preserve">, </w:t>
        </w:r>
      </w:ins>
      <w:r w:rsidR="00C543D6" w:rsidRPr="00C543D6">
        <w:rPr>
          <w:rFonts w:ascii="Times New Roman" w:hAnsi="Times New Roman" w:cs="Times New Roman"/>
          <w:sz w:val="24"/>
          <w:szCs w:val="24"/>
        </w:rPr>
        <w:t>kestlik</w:t>
      </w:r>
      <w:ins w:id="34" w:author="Mari Koik - JUSTDIGI" w:date="2025-09-08T17:56:00Z" w16du:dateUtc="2025-09-08T14:56:00Z">
        <w:r w:rsidR="00D702C1">
          <w:rPr>
            <w:rFonts w:ascii="Times New Roman" w:hAnsi="Times New Roman" w:cs="Times New Roman"/>
            <w:sz w:val="24"/>
            <w:szCs w:val="24"/>
          </w:rPr>
          <w:t>e</w:t>
        </w:r>
      </w:ins>
      <w:del w:id="35" w:author="Mari Koik - JUSTDIGI" w:date="2025-09-08T17:56:00Z" w16du:dateUtc="2025-09-08T14:56:00Z">
        <w:r w:rsidR="00C543D6" w:rsidRPr="00C543D6" w:rsidDel="00D702C1">
          <w:rPr>
            <w:rFonts w:ascii="Times New Roman" w:hAnsi="Times New Roman" w:cs="Times New Roman"/>
            <w:sz w:val="24"/>
            <w:szCs w:val="24"/>
          </w:rPr>
          <w:delText>u</w:delText>
        </w:r>
      </w:del>
      <w:r w:rsidR="00C543D6" w:rsidRPr="00C543D6">
        <w:rPr>
          <w:rFonts w:ascii="Times New Roman" w:hAnsi="Times New Roman" w:cs="Times New Roman"/>
          <w:sz w:val="24"/>
          <w:szCs w:val="24"/>
        </w:rPr>
        <w:t xml:space="preserve">le </w:t>
      </w:r>
      <w:commentRangeStart w:id="36"/>
      <w:del w:id="37" w:author="Mari Koik - JUSTDIGI" w:date="2025-09-08T17:56:00Z" w16du:dateUtc="2025-09-08T14:56:00Z">
        <w:r w:rsidR="00C543D6" w:rsidRPr="00C543D6" w:rsidDel="00D702C1">
          <w:rPr>
            <w:rFonts w:ascii="Times New Roman" w:hAnsi="Times New Roman" w:cs="Times New Roman"/>
            <w:sz w:val="24"/>
            <w:szCs w:val="24"/>
          </w:rPr>
          <w:delText>liikuvusele</w:delText>
        </w:r>
      </w:del>
      <w:ins w:id="38" w:author="Mari Koik - JUSTDIGI" w:date="2025-09-08T17:56:00Z" w16du:dateUtc="2025-09-08T14:56:00Z">
        <w:r w:rsidR="00D702C1" w:rsidRPr="00C543D6">
          <w:rPr>
            <w:rFonts w:ascii="Times New Roman" w:hAnsi="Times New Roman" w:cs="Times New Roman"/>
            <w:sz w:val="24"/>
            <w:szCs w:val="24"/>
          </w:rPr>
          <w:t>liiku</w:t>
        </w:r>
        <w:r w:rsidR="00D702C1">
          <w:rPr>
            <w:rFonts w:ascii="Times New Roman" w:hAnsi="Times New Roman" w:cs="Times New Roman"/>
            <w:sz w:val="24"/>
            <w:szCs w:val="24"/>
          </w:rPr>
          <w:t>misvõimalust</w:t>
        </w:r>
        <w:r w:rsidR="00D702C1" w:rsidRPr="00C543D6">
          <w:rPr>
            <w:rFonts w:ascii="Times New Roman" w:hAnsi="Times New Roman" w:cs="Times New Roman"/>
            <w:sz w:val="24"/>
            <w:szCs w:val="24"/>
          </w:rPr>
          <w:t>ele</w:t>
        </w:r>
      </w:ins>
      <w:commentRangeEnd w:id="36"/>
      <w:r w:rsidR="008213B3">
        <w:rPr>
          <w:rStyle w:val="Kommentaariviide"/>
        </w:rPr>
        <w:commentReference w:id="36"/>
      </w:r>
      <w:ins w:id="39" w:author="Mari Koik - JUSTDIGI" w:date="2025-09-08T14:24:00Z" w16du:dateUtc="2025-09-08T11:24:00Z">
        <w:r w:rsidR="006D2AFD">
          <w:rPr>
            <w:rFonts w:ascii="Times New Roman" w:hAnsi="Times New Roman" w:cs="Times New Roman"/>
            <w:sz w:val="24"/>
            <w:szCs w:val="24"/>
          </w:rPr>
          <w:t xml:space="preserve"> ning</w:t>
        </w:r>
      </w:ins>
      <w:del w:id="40" w:author="Mari Koik - JUSTDIGI" w:date="2025-09-08T14:24:00Z" w16du:dateUtc="2025-09-08T11:24:00Z">
        <w:r w:rsidR="00C543D6" w:rsidRPr="00C543D6" w:rsidDel="006D2AFD">
          <w:rPr>
            <w:rFonts w:ascii="Times New Roman" w:hAnsi="Times New Roman" w:cs="Times New Roman"/>
            <w:sz w:val="24"/>
            <w:szCs w:val="24"/>
          </w:rPr>
          <w:delText xml:space="preserve"> või </w:delText>
        </w:r>
      </w:del>
      <w:del w:id="41" w:author="Mari Koik - JUSTDIGI" w:date="2025-09-08T14:23:00Z" w16du:dateUtc="2025-09-08T11:23:00Z">
        <w:r w:rsidR="00C543D6" w:rsidRPr="00C543D6" w:rsidDel="001C5D70">
          <w:rPr>
            <w:rFonts w:ascii="Times New Roman" w:hAnsi="Times New Roman" w:cs="Times New Roman"/>
            <w:sz w:val="24"/>
            <w:szCs w:val="24"/>
          </w:rPr>
          <w:delText xml:space="preserve">mugavusele </w:delText>
        </w:r>
      </w:del>
      <w:del w:id="42" w:author="Mari Koik - JUSTDIGI" w:date="2025-09-08T14:24:00Z" w16du:dateUtc="2025-09-08T11:24:00Z">
        <w:r w:rsidR="00C543D6" w:rsidRPr="00C543D6" w:rsidDel="006D2AFD">
          <w:rPr>
            <w:rFonts w:ascii="Times New Roman" w:hAnsi="Times New Roman" w:cs="Times New Roman"/>
            <w:sz w:val="24"/>
            <w:szCs w:val="24"/>
          </w:rPr>
          <w:delText>või</w:delText>
        </w:r>
      </w:del>
      <w:r w:rsidR="00C543D6" w:rsidRPr="00C543D6">
        <w:rPr>
          <w:rFonts w:ascii="Times New Roman" w:hAnsi="Times New Roman" w:cs="Times New Roman"/>
          <w:sz w:val="24"/>
          <w:szCs w:val="24"/>
        </w:rPr>
        <w:t xml:space="preserve"> transpordi- ja reisitoimingute hõlbustamisele ja toetamisele.</w:t>
      </w:r>
    </w:p>
    <w:p w14:paraId="536B8C0C" w14:textId="77777777" w:rsidR="00C543D6" w:rsidRDefault="00C543D6" w:rsidP="004C1C33">
      <w:pPr>
        <w:spacing w:after="0" w:line="240" w:lineRule="auto"/>
        <w:jc w:val="both"/>
        <w:rPr>
          <w:rFonts w:ascii="Times New Roman" w:hAnsi="Times New Roman" w:cs="Times New Roman"/>
          <w:sz w:val="24"/>
          <w:szCs w:val="24"/>
        </w:rPr>
      </w:pPr>
    </w:p>
    <w:p w14:paraId="0D1DD2CA" w14:textId="5CFFBE39" w:rsidR="0022696C" w:rsidRPr="0022696C" w:rsidRDefault="00C543D6"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0E7D4E">
        <w:rPr>
          <w:rFonts w:ascii="Times New Roman" w:hAnsi="Times New Roman" w:cs="Times New Roman"/>
          <w:sz w:val="24"/>
          <w:szCs w:val="24"/>
          <w:vertAlign w:val="superscript"/>
        </w:rPr>
        <w:t>2</w:t>
      </w:r>
      <w:r>
        <w:rPr>
          <w:rFonts w:ascii="Times New Roman" w:hAnsi="Times New Roman" w:cs="Times New Roman"/>
          <w:sz w:val="24"/>
          <w:szCs w:val="24"/>
        </w:rPr>
        <w:t xml:space="preserve">) </w:t>
      </w:r>
      <w:commentRangeStart w:id="43"/>
      <w:r w:rsidR="0022696C" w:rsidRPr="0022696C">
        <w:rPr>
          <w:rFonts w:ascii="Times New Roman" w:hAnsi="Times New Roman" w:cs="Times New Roman"/>
          <w:sz w:val="24"/>
          <w:szCs w:val="24"/>
        </w:rPr>
        <w:t xml:space="preserve">Intelligentse transpordisüsteemi </w:t>
      </w:r>
      <w:del w:id="44" w:author="Mari Koik - JUSTDIGI" w:date="2025-09-08T18:41:00Z" w16du:dateUtc="2025-09-08T15:41:00Z">
        <w:r w:rsidR="0022696C" w:rsidRPr="0022696C" w:rsidDel="00DC0885">
          <w:rPr>
            <w:rFonts w:ascii="Times New Roman" w:hAnsi="Times New Roman" w:cs="Times New Roman"/>
            <w:sz w:val="24"/>
            <w:szCs w:val="24"/>
          </w:rPr>
          <w:delText xml:space="preserve">ja </w:delText>
        </w:r>
      </w:del>
      <w:r w:rsidR="0022696C" w:rsidRPr="0022696C">
        <w:rPr>
          <w:rFonts w:ascii="Times New Roman" w:hAnsi="Times New Roman" w:cs="Times New Roman"/>
          <w:sz w:val="24"/>
          <w:szCs w:val="24"/>
        </w:rPr>
        <w:t xml:space="preserve">teenuse väljatöötamisel </w:t>
      </w:r>
      <w:del w:id="45" w:author="Mari Koik - JUSTDIGI" w:date="2025-09-08T18:41:00Z" w16du:dateUtc="2025-09-08T15:41:00Z">
        <w:r w:rsidR="0022696C" w:rsidRPr="0022696C" w:rsidDel="00627BE3">
          <w:rPr>
            <w:rFonts w:ascii="Times New Roman" w:hAnsi="Times New Roman" w:cs="Times New Roman"/>
            <w:sz w:val="24"/>
            <w:szCs w:val="24"/>
          </w:rPr>
          <w:delText xml:space="preserve">ning </w:delText>
        </w:r>
      </w:del>
      <w:ins w:id="46" w:author="Mari Koik - JUSTDIGI" w:date="2025-09-08T18:41:00Z" w16du:dateUtc="2025-09-08T15:41:00Z">
        <w:r w:rsidR="00627BE3">
          <w:rPr>
            <w:rFonts w:ascii="Times New Roman" w:hAnsi="Times New Roman" w:cs="Times New Roman"/>
            <w:sz w:val="24"/>
            <w:szCs w:val="24"/>
          </w:rPr>
          <w:t>ja</w:t>
        </w:r>
        <w:r w:rsidR="00627BE3" w:rsidRPr="0022696C">
          <w:rPr>
            <w:rFonts w:ascii="Times New Roman" w:hAnsi="Times New Roman" w:cs="Times New Roman"/>
            <w:sz w:val="24"/>
            <w:szCs w:val="24"/>
          </w:rPr>
          <w:t xml:space="preserve"> </w:t>
        </w:r>
      </w:ins>
      <w:r w:rsidR="0022696C" w:rsidRPr="0022696C">
        <w:rPr>
          <w:rFonts w:ascii="Times New Roman" w:hAnsi="Times New Roman" w:cs="Times New Roman"/>
          <w:sz w:val="24"/>
          <w:szCs w:val="24"/>
        </w:rPr>
        <w:t>kasutuselevõtmisel</w:t>
      </w:r>
      <w:r w:rsidR="0022696C">
        <w:rPr>
          <w:rFonts w:ascii="Times New Roman" w:hAnsi="Times New Roman" w:cs="Times New Roman"/>
          <w:sz w:val="24"/>
          <w:szCs w:val="24"/>
        </w:rPr>
        <w:t xml:space="preserve"> on</w:t>
      </w:r>
      <w:r w:rsidR="0022696C" w:rsidRPr="0022696C">
        <w:rPr>
          <w:rFonts w:ascii="Times New Roman" w:hAnsi="Times New Roman" w:cs="Times New Roman"/>
          <w:sz w:val="24"/>
          <w:szCs w:val="24"/>
        </w:rPr>
        <w:t xml:space="preserve"> </w:t>
      </w:r>
      <w:del w:id="47" w:author="Mari Koik - JUSTDIGI" w:date="2025-09-08T18:43:00Z" w16du:dateUtc="2025-09-08T15:43:00Z">
        <w:r w:rsidR="0022696C" w:rsidRPr="0022696C" w:rsidDel="002C38B5">
          <w:rPr>
            <w:rFonts w:ascii="Times New Roman" w:hAnsi="Times New Roman" w:cs="Times New Roman"/>
            <w:sz w:val="24"/>
            <w:szCs w:val="24"/>
          </w:rPr>
          <w:delText xml:space="preserve">prioriteetsed </w:delText>
        </w:r>
      </w:del>
      <w:ins w:id="48" w:author="Mari Koik - JUSTDIGI" w:date="2025-09-08T18:43:00Z" w16du:dateUtc="2025-09-08T15:43:00Z">
        <w:r w:rsidR="002C38B5" w:rsidRPr="0022696C">
          <w:rPr>
            <w:rFonts w:ascii="Times New Roman" w:hAnsi="Times New Roman" w:cs="Times New Roman"/>
            <w:sz w:val="24"/>
            <w:szCs w:val="24"/>
          </w:rPr>
          <w:t>prioriteetse</w:t>
        </w:r>
        <w:r w:rsidR="002C38B5">
          <w:rPr>
            <w:rFonts w:ascii="Times New Roman" w:hAnsi="Times New Roman" w:cs="Times New Roman"/>
            <w:sz w:val="24"/>
            <w:szCs w:val="24"/>
          </w:rPr>
          <w:t>teks</w:t>
        </w:r>
        <w:r w:rsidR="002C38B5" w:rsidRPr="0022696C">
          <w:rPr>
            <w:rFonts w:ascii="Times New Roman" w:hAnsi="Times New Roman" w:cs="Times New Roman"/>
            <w:sz w:val="24"/>
            <w:szCs w:val="24"/>
          </w:rPr>
          <w:t xml:space="preserve"> </w:t>
        </w:r>
      </w:ins>
      <w:del w:id="49" w:author="Mari Koik - JUSTDIGI" w:date="2025-09-08T18:12:00Z" w16du:dateUtc="2025-09-08T15:12:00Z">
        <w:r w:rsidR="008A66E5" w:rsidRPr="0022696C" w:rsidDel="007F2917">
          <w:rPr>
            <w:rFonts w:ascii="Times New Roman" w:hAnsi="Times New Roman" w:cs="Times New Roman"/>
            <w:sz w:val="24"/>
            <w:szCs w:val="24"/>
          </w:rPr>
          <w:delText xml:space="preserve">järgmised </w:delText>
        </w:r>
      </w:del>
      <w:r w:rsidR="0022696C" w:rsidRPr="0022696C">
        <w:rPr>
          <w:rFonts w:ascii="Times New Roman" w:hAnsi="Times New Roman" w:cs="Times New Roman"/>
          <w:sz w:val="24"/>
          <w:szCs w:val="24"/>
        </w:rPr>
        <w:t>valdkon</w:t>
      </w:r>
      <w:del w:id="50" w:author="Mari Koik - JUSTDIGI" w:date="2025-09-08T18:43:00Z" w16du:dateUtc="2025-09-08T15:43:00Z">
        <w:r w:rsidR="0022696C" w:rsidRPr="0022696C" w:rsidDel="002C38B5">
          <w:rPr>
            <w:rFonts w:ascii="Times New Roman" w:hAnsi="Times New Roman" w:cs="Times New Roman"/>
            <w:sz w:val="24"/>
            <w:szCs w:val="24"/>
          </w:rPr>
          <w:delText>nad</w:delText>
        </w:r>
      </w:del>
      <w:ins w:id="51" w:author="Mari Koik - JUSTDIGI" w:date="2025-09-08T18:43:00Z" w16du:dateUtc="2025-09-08T15:43:00Z">
        <w:r w:rsidR="002C38B5">
          <w:rPr>
            <w:rFonts w:ascii="Times New Roman" w:hAnsi="Times New Roman" w:cs="Times New Roman"/>
            <w:sz w:val="24"/>
            <w:szCs w:val="24"/>
          </w:rPr>
          <w:t xml:space="preserve">dadeks </w:t>
        </w:r>
      </w:ins>
      <w:ins w:id="52" w:author="Mari Koik - JUSTDIGI" w:date="2025-09-08T18:11:00Z" w16du:dateUtc="2025-09-08T15:11:00Z">
        <w:r w:rsidR="00916B7A" w:rsidRPr="0022696C">
          <w:rPr>
            <w:rFonts w:ascii="Times New Roman" w:hAnsi="Times New Roman" w:cs="Times New Roman"/>
            <w:sz w:val="24"/>
            <w:szCs w:val="24"/>
          </w:rPr>
          <w:t>intelligentse transpordisüsteemi teenused</w:t>
        </w:r>
        <w:r w:rsidR="00916B7A">
          <w:rPr>
            <w:rFonts w:ascii="Times New Roman" w:hAnsi="Times New Roman" w:cs="Times New Roman"/>
            <w:sz w:val="24"/>
            <w:szCs w:val="24"/>
          </w:rPr>
          <w:t>, mis on seotud</w:t>
        </w:r>
      </w:ins>
      <w:commentRangeEnd w:id="43"/>
      <w:ins w:id="53" w:author="Mari Koik - JUSTDIGI" w:date="2025-09-08T18:56:00Z" w16du:dateUtc="2025-09-08T15:56:00Z">
        <w:r w:rsidR="006F6AB2">
          <w:rPr>
            <w:rStyle w:val="Kommentaariviide"/>
          </w:rPr>
          <w:commentReference w:id="43"/>
        </w:r>
      </w:ins>
      <w:r w:rsidR="0022696C" w:rsidRPr="0022696C">
        <w:rPr>
          <w:rFonts w:ascii="Times New Roman" w:hAnsi="Times New Roman" w:cs="Times New Roman"/>
          <w:sz w:val="24"/>
          <w:szCs w:val="24"/>
        </w:rPr>
        <w:t>:</w:t>
      </w:r>
    </w:p>
    <w:p w14:paraId="191D6DF9" w14:textId="3BF5FE52" w:rsidR="0022696C" w:rsidRPr="0022696C" w:rsidRDefault="0022696C" w:rsidP="0022696C">
      <w:pPr>
        <w:spacing w:after="0" w:line="240" w:lineRule="auto"/>
        <w:jc w:val="both"/>
        <w:rPr>
          <w:rFonts w:ascii="Times New Roman" w:hAnsi="Times New Roman" w:cs="Times New Roman"/>
          <w:sz w:val="24"/>
          <w:szCs w:val="24"/>
        </w:rPr>
      </w:pPr>
      <w:bookmarkStart w:id="54" w:name="_Hlk195527905"/>
      <w:r>
        <w:rPr>
          <w:rFonts w:ascii="Times New Roman" w:hAnsi="Times New Roman" w:cs="Times New Roman"/>
          <w:sz w:val="24"/>
          <w:szCs w:val="24"/>
        </w:rPr>
        <w:t xml:space="preserve">1) </w:t>
      </w:r>
      <w:r w:rsidRPr="0022696C">
        <w:rPr>
          <w:rFonts w:ascii="Times New Roman" w:hAnsi="Times New Roman" w:cs="Times New Roman"/>
          <w:sz w:val="24"/>
          <w:szCs w:val="24"/>
        </w:rPr>
        <w:t xml:space="preserve">teabe ja </w:t>
      </w:r>
      <w:del w:id="55" w:author="Mari Koik - JUSTDIGI" w:date="2025-09-08T17:56:00Z" w16du:dateUtc="2025-09-08T14:56:00Z">
        <w:r w:rsidRPr="0022696C" w:rsidDel="00FB1925">
          <w:rPr>
            <w:rFonts w:ascii="Times New Roman" w:hAnsi="Times New Roman" w:cs="Times New Roman"/>
            <w:sz w:val="24"/>
            <w:szCs w:val="24"/>
          </w:rPr>
          <w:delText>liikuvusega</w:delText>
        </w:r>
      </w:del>
      <w:ins w:id="56" w:author="Mari Koik - JUSTDIGI" w:date="2025-09-08T17:56:00Z" w16du:dateUtc="2025-09-08T14:56:00Z">
        <w:r w:rsidR="00FB1925" w:rsidRPr="0022696C">
          <w:rPr>
            <w:rFonts w:ascii="Times New Roman" w:hAnsi="Times New Roman" w:cs="Times New Roman"/>
            <w:sz w:val="24"/>
            <w:szCs w:val="24"/>
          </w:rPr>
          <w:t>liiku</w:t>
        </w:r>
        <w:r w:rsidR="00FB1925">
          <w:rPr>
            <w:rFonts w:ascii="Times New Roman" w:hAnsi="Times New Roman" w:cs="Times New Roman"/>
            <w:sz w:val="24"/>
            <w:szCs w:val="24"/>
          </w:rPr>
          <w:t>misvõimalust</w:t>
        </w:r>
        <w:r w:rsidR="00FB1925" w:rsidRPr="0022696C">
          <w:rPr>
            <w:rFonts w:ascii="Times New Roman" w:hAnsi="Times New Roman" w:cs="Times New Roman"/>
            <w:sz w:val="24"/>
            <w:szCs w:val="24"/>
          </w:rPr>
          <w:t>ega</w:t>
        </w:r>
      </w:ins>
      <w:del w:id="57" w:author="Mari Koik - JUSTDIGI" w:date="2025-09-08T17:43:00Z" w16du:dateUtc="2025-09-08T14:43:00Z">
        <w:r w:rsidRPr="0022696C" w:rsidDel="00E40B3D">
          <w:rPr>
            <w:rFonts w:ascii="Times New Roman" w:hAnsi="Times New Roman" w:cs="Times New Roman"/>
            <w:sz w:val="24"/>
            <w:szCs w:val="24"/>
          </w:rPr>
          <w:delText xml:space="preserve"> seotud intelligentse</w:delText>
        </w:r>
      </w:del>
      <w:del w:id="58" w:author="Mari Koik - JUSTDIGI" w:date="2025-09-08T14:28:00Z" w16du:dateUtc="2025-09-08T11:28:00Z">
        <w:r w:rsidRPr="0022696C" w:rsidDel="00E06E07">
          <w:rPr>
            <w:rFonts w:ascii="Times New Roman" w:hAnsi="Times New Roman" w:cs="Times New Roman"/>
            <w:sz w:val="24"/>
            <w:szCs w:val="24"/>
          </w:rPr>
          <w:delText>te</w:delText>
        </w:r>
      </w:del>
      <w:del w:id="59" w:author="Mari Koik - JUSTDIGI" w:date="2025-09-08T17:43:00Z" w16du:dateUtc="2025-09-08T14:43:00Z">
        <w:r w:rsidRPr="0022696C" w:rsidDel="00E40B3D">
          <w:rPr>
            <w:rFonts w:ascii="Times New Roman" w:hAnsi="Times New Roman" w:cs="Times New Roman"/>
            <w:sz w:val="24"/>
            <w:szCs w:val="24"/>
          </w:rPr>
          <w:delText xml:space="preserve"> transpordisüsteemi</w:delText>
        </w:r>
      </w:del>
      <w:del w:id="60" w:author="Mari Koik - JUSTDIGI" w:date="2025-09-08T14:28:00Z" w16du:dateUtc="2025-09-08T11:28:00Z">
        <w:r w:rsidRPr="0022696C" w:rsidDel="00E06E07">
          <w:rPr>
            <w:rFonts w:ascii="Times New Roman" w:hAnsi="Times New Roman" w:cs="Times New Roman"/>
            <w:sz w:val="24"/>
            <w:szCs w:val="24"/>
          </w:rPr>
          <w:delText>de</w:delText>
        </w:r>
      </w:del>
      <w:del w:id="61" w:author="Mari Koik - JUSTDIGI" w:date="2025-09-08T17:43:00Z" w16du:dateUtc="2025-09-08T14:43:00Z">
        <w:r w:rsidRPr="0022696C" w:rsidDel="00E40B3D">
          <w:rPr>
            <w:rFonts w:ascii="Times New Roman" w:hAnsi="Times New Roman" w:cs="Times New Roman"/>
            <w:sz w:val="24"/>
            <w:szCs w:val="24"/>
          </w:rPr>
          <w:delText xml:space="preserve"> teenused</w:delText>
        </w:r>
      </w:del>
      <w:r w:rsidRPr="0022696C">
        <w:rPr>
          <w:rFonts w:ascii="Times New Roman" w:hAnsi="Times New Roman" w:cs="Times New Roman"/>
          <w:sz w:val="24"/>
          <w:szCs w:val="24"/>
        </w:rPr>
        <w:t>;</w:t>
      </w:r>
    </w:p>
    <w:p w14:paraId="73436CD6" w14:textId="3241746C" w:rsidR="0022696C" w:rsidRPr="0022696C" w:rsidRDefault="0022696C"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22696C">
        <w:rPr>
          <w:rFonts w:ascii="Times New Roman" w:hAnsi="Times New Roman" w:cs="Times New Roman"/>
          <w:sz w:val="24"/>
          <w:szCs w:val="24"/>
        </w:rPr>
        <w:t>reisimise, transpordi ja liikluskorraldusega</w:t>
      </w:r>
      <w:del w:id="62" w:author="Mari Koik - JUSTDIGI" w:date="2025-09-08T17:43:00Z" w16du:dateUtc="2025-09-08T14:43:00Z">
        <w:r w:rsidRPr="0022696C" w:rsidDel="00E40B3D">
          <w:rPr>
            <w:rFonts w:ascii="Times New Roman" w:hAnsi="Times New Roman" w:cs="Times New Roman"/>
            <w:sz w:val="24"/>
            <w:szCs w:val="24"/>
          </w:rPr>
          <w:delText xml:space="preserve"> seotud intelligentse</w:delText>
        </w:r>
      </w:del>
      <w:del w:id="63" w:author="Mari Koik - JUSTDIGI" w:date="2025-09-08T14:47:00Z" w16du:dateUtc="2025-09-08T11:47:00Z">
        <w:r w:rsidRPr="0022696C" w:rsidDel="00E86A24">
          <w:rPr>
            <w:rFonts w:ascii="Times New Roman" w:hAnsi="Times New Roman" w:cs="Times New Roman"/>
            <w:sz w:val="24"/>
            <w:szCs w:val="24"/>
          </w:rPr>
          <w:delText>te</w:delText>
        </w:r>
      </w:del>
      <w:del w:id="64" w:author="Mari Koik - JUSTDIGI" w:date="2025-09-08T17:43:00Z" w16du:dateUtc="2025-09-08T14:43:00Z">
        <w:r w:rsidRPr="0022696C" w:rsidDel="00E40B3D">
          <w:rPr>
            <w:rFonts w:ascii="Times New Roman" w:hAnsi="Times New Roman" w:cs="Times New Roman"/>
            <w:sz w:val="24"/>
            <w:szCs w:val="24"/>
          </w:rPr>
          <w:delText xml:space="preserve"> transpordisüsteemi</w:delText>
        </w:r>
      </w:del>
      <w:del w:id="65" w:author="Mari Koik - JUSTDIGI" w:date="2025-09-08T14:47:00Z" w16du:dateUtc="2025-09-08T11:47:00Z">
        <w:r w:rsidRPr="0022696C" w:rsidDel="00E86A24">
          <w:rPr>
            <w:rFonts w:ascii="Times New Roman" w:hAnsi="Times New Roman" w:cs="Times New Roman"/>
            <w:sz w:val="24"/>
            <w:szCs w:val="24"/>
          </w:rPr>
          <w:delText>de</w:delText>
        </w:r>
      </w:del>
      <w:del w:id="66" w:author="Mari Koik - JUSTDIGI" w:date="2025-09-08T17:43:00Z" w16du:dateUtc="2025-09-08T14:43:00Z">
        <w:r w:rsidRPr="0022696C" w:rsidDel="00E40B3D">
          <w:rPr>
            <w:rFonts w:ascii="Times New Roman" w:hAnsi="Times New Roman" w:cs="Times New Roman"/>
            <w:sz w:val="24"/>
            <w:szCs w:val="24"/>
          </w:rPr>
          <w:delText xml:space="preserve"> teenused</w:delText>
        </w:r>
      </w:del>
      <w:r w:rsidRPr="0022696C">
        <w:rPr>
          <w:rFonts w:ascii="Times New Roman" w:hAnsi="Times New Roman" w:cs="Times New Roman"/>
          <w:sz w:val="24"/>
          <w:szCs w:val="24"/>
        </w:rPr>
        <w:t>;</w:t>
      </w:r>
    </w:p>
    <w:p w14:paraId="71DFF735" w14:textId="5ED7E450" w:rsidR="0022696C" w:rsidRPr="0022696C" w:rsidRDefault="0022696C"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22696C">
        <w:rPr>
          <w:rFonts w:ascii="Times New Roman" w:hAnsi="Times New Roman" w:cs="Times New Roman"/>
          <w:sz w:val="24"/>
          <w:szCs w:val="24"/>
        </w:rPr>
        <w:t xml:space="preserve">liiklusohutuse ja </w:t>
      </w:r>
      <w:commentRangeStart w:id="67"/>
      <w:ins w:id="68" w:author="Mari Koik - JUSTDIGI" w:date="2025-09-08T17:43:00Z" w16du:dateUtc="2025-09-08T14:43:00Z">
        <w:r w:rsidR="0062534C">
          <w:rPr>
            <w:rFonts w:ascii="Times New Roman" w:hAnsi="Times New Roman" w:cs="Times New Roman"/>
            <w:sz w:val="24"/>
            <w:szCs w:val="24"/>
          </w:rPr>
          <w:t>liikleja</w:t>
        </w:r>
      </w:ins>
      <w:ins w:id="69" w:author="Mari Koik - JUSTDIGI" w:date="2025-09-08T17:44:00Z" w16du:dateUtc="2025-09-08T14:44:00Z">
        <w:r w:rsidR="0062534C">
          <w:rPr>
            <w:rFonts w:ascii="Times New Roman" w:hAnsi="Times New Roman" w:cs="Times New Roman"/>
            <w:sz w:val="24"/>
            <w:szCs w:val="24"/>
          </w:rPr>
          <w:t xml:space="preserve">te </w:t>
        </w:r>
      </w:ins>
      <w:r w:rsidRPr="0022696C">
        <w:rPr>
          <w:rFonts w:ascii="Times New Roman" w:hAnsi="Times New Roman" w:cs="Times New Roman"/>
          <w:sz w:val="24"/>
          <w:szCs w:val="24"/>
        </w:rPr>
        <w:t>turvalisusega</w:t>
      </w:r>
      <w:commentRangeEnd w:id="67"/>
      <w:r w:rsidR="001F4905">
        <w:rPr>
          <w:rStyle w:val="Kommentaariviide"/>
        </w:rPr>
        <w:commentReference w:id="67"/>
      </w:r>
      <w:del w:id="70" w:author="Mari Koik - JUSTDIGI" w:date="2025-09-08T17:44:00Z" w16du:dateUtc="2025-09-08T14:44:00Z">
        <w:r w:rsidRPr="0022696C" w:rsidDel="002F5ADC">
          <w:rPr>
            <w:rFonts w:ascii="Times New Roman" w:hAnsi="Times New Roman" w:cs="Times New Roman"/>
            <w:sz w:val="24"/>
            <w:szCs w:val="24"/>
          </w:rPr>
          <w:delText xml:space="preserve"> seotud intelligentse</w:delText>
        </w:r>
      </w:del>
      <w:del w:id="71" w:author="Mari Koik - JUSTDIGI" w:date="2025-09-08T14:52:00Z" w16du:dateUtc="2025-09-08T11:52:00Z">
        <w:r w:rsidRPr="0022696C" w:rsidDel="004444C1">
          <w:rPr>
            <w:rFonts w:ascii="Times New Roman" w:hAnsi="Times New Roman" w:cs="Times New Roman"/>
            <w:sz w:val="24"/>
            <w:szCs w:val="24"/>
          </w:rPr>
          <w:delText>te</w:delText>
        </w:r>
      </w:del>
      <w:del w:id="72" w:author="Mari Koik - JUSTDIGI" w:date="2025-09-08T17:44:00Z" w16du:dateUtc="2025-09-08T14:44:00Z">
        <w:r w:rsidRPr="0022696C" w:rsidDel="002F5ADC">
          <w:rPr>
            <w:rFonts w:ascii="Times New Roman" w:hAnsi="Times New Roman" w:cs="Times New Roman"/>
            <w:sz w:val="24"/>
            <w:szCs w:val="24"/>
          </w:rPr>
          <w:delText xml:space="preserve"> transpordisüsteemi</w:delText>
        </w:r>
      </w:del>
      <w:del w:id="73" w:author="Mari Koik - JUSTDIGI" w:date="2025-09-08T14:52:00Z" w16du:dateUtc="2025-09-08T11:52:00Z">
        <w:r w:rsidRPr="0022696C" w:rsidDel="004444C1">
          <w:rPr>
            <w:rFonts w:ascii="Times New Roman" w:hAnsi="Times New Roman" w:cs="Times New Roman"/>
            <w:sz w:val="24"/>
            <w:szCs w:val="24"/>
          </w:rPr>
          <w:delText>de</w:delText>
        </w:r>
      </w:del>
      <w:del w:id="74" w:author="Mari Koik - JUSTDIGI" w:date="2025-09-08T17:44:00Z" w16du:dateUtc="2025-09-08T14:44:00Z">
        <w:r w:rsidRPr="0022696C" w:rsidDel="002F5ADC">
          <w:rPr>
            <w:rFonts w:ascii="Times New Roman" w:hAnsi="Times New Roman" w:cs="Times New Roman"/>
            <w:sz w:val="24"/>
            <w:szCs w:val="24"/>
          </w:rPr>
          <w:delText xml:space="preserve"> teenused</w:delText>
        </w:r>
      </w:del>
      <w:r w:rsidRPr="0022696C">
        <w:rPr>
          <w:rFonts w:ascii="Times New Roman" w:hAnsi="Times New Roman" w:cs="Times New Roman"/>
          <w:sz w:val="24"/>
          <w:szCs w:val="24"/>
        </w:rPr>
        <w:t>;</w:t>
      </w:r>
    </w:p>
    <w:p w14:paraId="06FB4914" w14:textId="4C7873F4" w:rsidR="00C543D6" w:rsidRDefault="0022696C"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22696C">
        <w:rPr>
          <w:rFonts w:ascii="Times New Roman" w:hAnsi="Times New Roman" w:cs="Times New Roman"/>
          <w:sz w:val="24"/>
          <w:szCs w:val="24"/>
        </w:rPr>
        <w:t xml:space="preserve"> </w:t>
      </w:r>
      <w:del w:id="75" w:author="Mari Koik - JUSTDIGI" w:date="2025-09-08T17:44:00Z" w16du:dateUtc="2025-09-08T14:44:00Z">
        <w:r w:rsidRPr="0022696C" w:rsidDel="002F5ADC">
          <w:rPr>
            <w:rFonts w:ascii="Times New Roman" w:hAnsi="Times New Roman" w:cs="Times New Roman"/>
            <w:sz w:val="24"/>
            <w:szCs w:val="24"/>
          </w:rPr>
          <w:delText>intelligentse</w:delText>
        </w:r>
      </w:del>
      <w:del w:id="76" w:author="Mari Koik - JUSTDIGI" w:date="2025-09-08T14:52:00Z" w16du:dateUtc="2025-09-08T11:52:00Z">
        <w:r w:rsidRPr="0022696C" w:rsidDel="00036455">
          <w:rPr>
            <w:rFonts w:ascii="Times New Roman" w:hAnsi="Times New Roman" w:cs="Times New Roman"/>
            <w:sz w:val="24"/>
            <w:szCs w:val="24"/>
          </w:rPr>
          <w:delText>te</w:delText>
        </w:r>
      </w:del>
      <w:del w:id="77" w:author="Mari Koik - JUSTDIGI" w:date="2025-09-08T17:44:00Z" w16du:dateUtc="2025-09-08T14:44:00Z">
        <w:r w:rsidRPr="0022696C" w:rsidDel="002F5ADC">
          <w:rPr>
            <w:rFonts w:ascii="Times New Roman" w:hAnsi="Times New Roman" w:cs="Times New Roman"/>
            <w:sz w:val="24"/>
            <w:szCs w:val="24"/>
          </w:rPr>
          <w:delText xml:space="preserve"> transpordisüsteemi</w:delText>
        </w:r>
      </w:del>
      <w:del w:id="78" w:author="Mari Koik - JUSTDIGI" w:date="2025-09-08T14:52:00Z" w16du:dateUtc="2025-09-08T11:52:00Z">
        <w:r w:rsidRPr="0022696C" w:rsidDel="00036455">
          <w:rPr>
            <w:rFonts w:ascii="Times New Roman" w:hAnsi="Times New Roman" w:cs="Times New Roman"/>
            <w:sz w:val="24"/>
            <w:szCs w:val="24"/>
          </w:rPr>
          <w:delText>de</w:delText>
        </w:r>
      </w:del>
      <w:del w:id="79" w:author="Mari Koik - JUSTDIGI" w:date="2025-09-08T17:44:00Z" w16du:dateUtc="2025-09-08T14:44:00Z">
        <w:r w:rsidRPr="0022696C" w:rsidDel="002F5ADC">
          <w:rPr>
            <w:rFonts w:ascii="Times New Roman" w:hAnsi="Times New Roman" w:cs="Times New Roman"/>
            <w:sz w:val="24"/>
            <w:szCs w:val="24"/>
          </w:rPr>
          <w:delText xml:space="preserve"> teenused </w:delText>
        </w:r>
      </w:del>
      <w:del w:id="80" w:author="Mari Koik - JUSTDIGI" w:date="2025-09-08T15:21:00Z" w16du:dateUtc="2025-09-08T12:21:00Z">
        <w:r w:rsidRPr="0022696C" w:rsidDel="00981BAF">
          <w:rPr>
            <w:rFonts w:ascii="Times New Roman" w:hAnsi="Times New Roman" w:cs="Times New Roman"/>
            <w:sz w:val="24"/>
            <w:szCs w:val="24"/>
          </w:rPr>
          <w:delText>koos</w:delText>
        </w:r>
        <w:r w:rsidR="00CD5DA5" w:rsidDel="00981BAF">
          <w:rPr>
            <w:rFonts w:ascii="Times New Roman" w:hAnsi="Times New Roman" w:cs="Times New Roman"/>
            <w:sz w:val="24"/>
            <w:szCs w:val="24"/>
          </w:rPr>
          <w:delText>võimelise</w:delText>
        </w:r>
      </w:del>
      <w:ins w:id="81" w:author="Mari Koik - JUSTDIGI" w:date="2025-09-08T15:21:00Z" w16du:dateUtc="2025-09-08T12:21:00Z">
        <w:r w:rsidR="00981BAF" w:rsidRPr="0022696C">
          <w:rPr>
            <w:rFonts w:ascii="Times New Roman" w:hAnsi="Times New Roman" w:cs="Times New Roman"/>
            <w:sz w:val="24"/>
            <w:szCs w:val="24"/>
          </w:rPr>
          <w:t>koos</w:t>
        </w:r>
        <w:r w:rsidR="00981BAF">
          <w:rPr>
            <w:rFonts w:ascii="Times New Roman" w:hAnsi="Times New Roman" w:cs="Times New Roman"/>
            <w:sz w:val="24"/>
            <w:szCs w:val="24"/>
          </w:rPr>
          <w:t>t</w:t>
        </w:r>
      </w:ins>
      <w:ins w:id="82" w:author="Mari Koik - JUSTDIGI" w:date="2025-09-08T18:06:00Z" w16du:dateUtc="2025-09-08T15:06:00Z">
        <w:r w:rsidR="00DD7F53">
          <w:rPr>
            <w:rFonts w:ascii="Times New Roman" w:hAnsi="Times New Roman" w:cs="Times New Roman"/>
            <w:sz w:val="24"/>
            <w:szCs w:val="24"/>
          </w:rPr>
          <w:t>oimel</w:t>
        </w:r>
        <w:r w:rsidR="00BB7C90">
          <w:rPr>
            <w:rFonts w:ascii="Times New Roman" w:hAnsi="Times New Roman" w:cs="Times New Roman"/>
            <w:sz w:val="24"/>
            <w:szCs w:val="24"/>
          </w:rPr>
          <w:t>i</w:t>
        </w:r>
      </w:ins>
      <w:ins w:id="83" w:author="Mari Koik - JUSTDIGI" w:date="2025-09-08T15:21:00Z" w16du:dateUtc="2025-09-08T12:21:00Z">
        <w:r w:rsidR="00981BAF">
          <w:rPr>
            <w:rFonts w:ascii="Times New Roman" w:hAnsi="Times New Roman" w:cs="Times New Roman"/>
            <w:sz w:val="24"/>
            <w:szCs w:val="24"/>
          </w:rPr>
          <w:t>s</w:t>
        </w:r>
      </w:ins>
      <w:ins w:id="84" w:author="Mari Koik - JUSTDIGI" w:date="2025-09-08T17:57:00Z" w16du:dateUtc="2025-09-08T14:57:00Z">
        <w:r w:rsidR="00825A55">
          <w:rPr>
            <w:rFonts w:ascii="Times New Roman" w:hAnsi="Times New Roman" w:cs="Times New Roman"/>
            <w:sz w:val="24"/>
            <w:szCs w:val="24"/>
          </w:rPr>
          <w:t>t</w:t>
        </w:r>
      </w:ins>
      <w:ins w:id="85" w:author="Mari Koik - JUSTDIGI" w:date="2025-09-08T15:21:00Z" w16du:dateUtc="2025-09-08T12:21:00Z">
        <w:r w:rsidR="00981BAF">
          <w:rPr>
            <w:rFonts w:ascii="Times New Roman" w:hAnsi="Times New Roman" w:cs="Times New Roman"/>
            <w:sz w:val="24"/>
            <w:szCs w:val="24"/>
          </w:rPr>
          <w:t>e</w:t>
        </w:r>
      </w:ins>
      <w:r w:rsidRPr="0022696C">
        <w:rPr>
          <w:rFonts w:ascii="Times New Roman" w:hAnsi="Times New Roman" w:cs="Times New Roman"/>
          <w:sz w:val="24"/>
          <w:szCs w:val="24"/>
        </w:rPr>
        <w:t xml:space="preserve">, ühendatud ja automatiseeritud </w:t>
      </w:r>
      <w:del w:id="86" w:author="Mari Koik - JUSTDIGI" w:date="2025-09-08T17:56:00Z" w16du:dateUtc="2025-09-08T14:56:00Z">
        <w:r w:rsidRPr="0022696C" w:rsidDel="00FB1925">
          <w:rPr>
            <w:rFonts w:ascii="Times New Roman" w:hAnsi="Times New Roman" w:cs="Times New Roman"/>
            <w:sz w:val="24"/>
            <w:szCs w:val="24"/>
          </w:rPr>
          <w:delText>liikuvuse</w:delText>
        </w:r>
      </w:del>
      <w:del w:id="87" w:author="Mari Koik - JUSTDIGI" w:date="2025-09-08T17:44:00Z" w16du:dateUtc="2025-09-08T14:44:00Z">
        <w:r w:rsidRPr="0022696C" w:rsidDel="002F5ADC">
          <w:rPr>
            <w:rFonts w:ascii="Times New Roman" w:hAnsi="Times New Roman" w:cs="Times New Roman"/>
            <w:sz w:val="24"/>
            <w:szCs w:val="24"/>
          </w:rPr>
          <w:delText xml:space="preserve"> jaoks</w:delText>
        </w:r>
      </w:del>
      <w:ins w:id="88" w:author="Mari Koik - JUSTDIGI" w:date="2025-09-08T18:12:00Z" w16du:dateUtc="2025-09-08T15:12:00Z">
        <w:r w:rsidR="007F2917" w:rsidRPr="0022696C">
          <w:rPr>
            <w:rFonts w:ascii="Times New Roman" w:hAnsi="Times New Roman" w:cs="Times New Roman"/>
            <w:sz w:val="24"/>
            <w:szCs w:val="24"/>
          </w:rPr>
          <w:t>liiku</w:t>
        </w:r>
        <w:r w:rsidR="007F2917">
          <w:rPr>
            <w:rFonts w:ascii="Times New Roman" w:hAnsi="Times New Roman" w:cs="Times New Roman"/>
            <w:sz w:val="24"/>
            <w:szCs w:val="24"/>
          </w:rPr>
          <w:t>misvõimalust</w:t>
        </w:r>
        <w:r w:rsidR="007F2917" w:rsidRPr="0022696C">
          <w:rPr>
            <w:rFonts w:ascii="Times New Roman" w:hAnsi="Times New Roman" w:cs="Times New Roman"/>
            <w:sz w:val="24"/>
            <w:szCs w:val="24"/>
          </w:rPr>
          <w:t>e</w:t>
        </w:r>
        <w:r w:rsidR="007F2917">
          <w:rPr>
            <w:rFonts w:ascii="Times New Roman" w:hAnsi="Times New Roman" w:cs="Times New Roman"/>
            <w:sz w:val="24"/>
            <w:szCs w:val="24"/>
          </w:rPr>
          <w:t>ga</w:t>
        </w:r>
      </w:ins>
      <w:r w:rsidRPr="0022696C">
        <w:rPr>
          <w:rFonts w:ascii="Times New Roman" w:hAnsi="Times New Roman" w:cs="Times New Roman"/>
          <w:sz w:val="24"/>
          <w:szCs w:val="24"/>
        </w:rPr>
        <w:t>.</w:t>
      </w:r>
    </w:p>
    <w:p w14:paraId="2E956AB4" w14:textId="77777777" w:rsidR="000E7D4E" w:rsidRDefault="000E7D4E" w:rsidP="0022696C">
      <w:pPr>
        <w:spacing w:after="0" w:line="240" w:lineRule="auto"/>
        <w:jc w:val="both"/>
        <w:rPr>
          <w:rFonts w:ascii="Times New Roman" w:hAnsi="Times New Roman" w:cs="Times New Roman"/>
          <w:sz w:val="24"/>
          <w:szCs w:val="24"/>
        </w:rPr>
      </w:pPr>
    </w:p>
    <w:p w14:paraId="143AB40E" w14:textId="4EC3F0B0" w:rsidR="000E7D4E" w:rsidRDefault="000E7D4E" w:rsidP="0022696C">
      <w:pPr>
        <w:spacing w:after="0" w:line="240" w:lineRule="auto"/>
        <w:jc w:val="both"/>
        <w:rPr>
          <w:rFonts w:ascii="Times New Roman" w:hAnsi="Times New Roman" w:cs="Times New Roman"/>
          <w:sz w:val="24"/>
          <w:szCs w:val="24"/>
        </w:rPr>
      </w:pPr>
      <w:r w:rsidRPr="7DC07C57">
        <w:rPr>
          <w:rFonts w:ascii="Times New Roman" w:hAnsi="Times New Roman" w:cs="Times New Roman"/>
          <w:sz w:val="24"/>
          <w:szCs w:val="24"/>
        </w:rPr>
        <w:t>(2</w:t>
      </w:r>
      <w:r w:rsidRPr="7DC07C57">
        <w:rPr>
          <w:rFonts w:ascii="Times New Roman" w:hAnsi="Times New Roman" w:cs="Times New Roman"/>
          <w:sz w:val="24"/>
          <w:szCs w:val="24"/>
          <w:vertAlign w:val="superscript"/>
        </w:rPr>
        <w:t>3</w:t>
      </w:r>
      <w:r w:rsidRPr="7DC07C57">
        <w:rPr>
          <w:rFonts w:ascii="Times New Roman" w:hAnsi="Times New Roman" w:cs="Times New Roman"/>
          <w:sz w:val="24"/>
          <w:szCs w:val="24"/>
        </w:rPr>
        <w:t>) Käesoleva paragrahvi lõikes 2</w:t>
      </w:r>
      <w:r w:rsidRPr="7DC07C57">
        <w:rPr>
          <w:rFonts w:ascii="Times New Roman" w:hAnsi="Times New Roman" w:cs="Times New Roman"/>
          <w:sz w:val="24"/>
          <w:szCs w:val="24"/>
          <w:vertAlign w:val="superscript"/>
        </w:rPr>
        <w:t>2</w:t>
      </w:r>
      <w:r w:rsidRPr="7DC07C57">
        <w:rPr>
          <w:rFonts w:ascii="Times New Roman" w:hAnsi="Times New Roman" w:cs="Times New Roman"/>
          <w:sz w:val="24"/>
          <w:szCs w:val="24"/>
        </w:rPr>
        <w:t xml:space="preserve"> sätestatud prioriteetsed valdkon</w:t>
      </w:r>
      <w:r w:rsidR="00EA4056" w:rsidRPr="7DC07C57">
        <w:rPr>
          <w:rFonts w:ascii="Times New Roman" w:hAnsi="Times New Roman" w:cs="Times New Roman"/>
          <w:sz w:val="24"/>
          <w:szCs w:val="24"/>
        </w:rPr>
        <w:t xml:space="preserve">nad on </w:t>
      </w:r>
      <w:r w:rsidRPr="7DC07C57">
        <w:rPr>
          <w:rFonts w:ascii="Times New Roman" w:hAnsi="Times New Roman" w:cs="Times New Roman"/>
          <w:sz w:val="24"/>
          <w:szCs w:val="24"/>
        </w:rPr>
        <w:t>täpsusta</w:t>
      </w:r>
      <w:r w:rsidR="00EA4056" w:rsidRPr="7DC07C57">
        <w:rPr>
          <w:rFonts w:ascii="Times New Roman" w:hAnsi="Times New Roman" w:cs="Times New Roman"/>
          <w:sz w:val="24"/>
          <w:szCs w:val="24"/>
        </w:rPr>
        <w:t>tud</w:t>
      </w:r>
      <w:r w:rsidRPr="7DC07C57">
        <w:rPr>
          <w:rFonts w:ascii="Times New Roman" w:hAnsi="Times New Roman" w:cs="Times New Roman"/>
          <w:sz w:val="24"/>
          <w:szCs w:val="24"/>
        </w:rPr>
        <w:t xml:space="preserve"> Euroopa Parlamendi ja nõukogu direktiivi 2010/40/EL </w:t>
      </w:r>
      <w:r w:rsidR="00EA4056" w:rsidRPr="7DC07C57">
        <w:rPr>
          <w:rFonts w:ascii="Times New Roman" w:hAnsi="Times New Roman" w:cs="Times New Roman"/>
          <w:sz w:val="24"/>
          <w:szCs w:val="24"/>
        </w:rPr>
        <w:t xml:space="preserve">I </w:t>
      </w:r>
      <w:r w:rsidRPr="7DC07C57">
        <w:rPr>
          <w:rFonts w:ascii="Times New Roman" w:hAnsi="Times New Roman" w:cs="Times New Roman"/>
          <w:sz w:val="24"/>
          <w:szCs w:val="24"/>
        </w:rPr>
        <w:t>lisa</w:t>
      </w:r>
      <w:r w:rsidR="00EA4056" w:rsidRPr="7DC07C57">
        <w:rPr>
          <w:rFonts w:ascii="Times New Roman" w:hAnsi="Times New Roman" w:cs="Times New Roman"/>
          <w:sz w:val="24"/>
          <w:szCs w:val="24"/>
        </w:rPr>
        <w:t>s</w:t>
      </w:r>
      <w:r w:rsidRPr="7DC07C57">
        <w:rPr>
          <w:rFonts w:ascii="Times New Roman" w:hAnsi="Times New Roman" w:cs="Times New Roman"/>
          <w:sz w:val="24"/>
          <w:szCs w:val="24"/>
        </w:rPr>
        <w:t>.</w:t>
      </w:r>
    </w:p>
    <w:bookmarkEnd w:id="54"/>
    <w:p w14:paraId="6A4E4FA0" w14:textId="77777777" w:rsidR="00C543D6" w:rsidRDefault="00C543D6" w:rsidP="004C1C33">
      <w:pPr>
        <w:spacing w:after="0" w:line="240" w:lineRule="auto"/>
        <w:jc w:val="both"/>
        <w:rPr>
          <w:rFonts w:ascii="Times New Roman" w:hAnsi="Times New Roman" w:cs="Times New Roman"/>
          <w:sz w:val="24"/>
          <w:szCs w:val="24"/>
        </w:rPr>
      </w:pPr>
    </w:p>
    <w:p w14:paraId="64DD410E" w14:textId="4E82A8D9" w:rsidR="00141D9F" w:rsidRDefault="00C543D6" w:rsidP="004C1C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0E7D4E">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Pr="00131987">
        <w:rPr>
          <w:rFonts w:ascii="Times New Roman" w:hAnsi="Times New Roman" w:cs="Times New Roman"/>
          <w:sz w:val="24"/>
          <w:szCs w:val="24"/>
        </w:rPr>
        <w:t xml:space="preserve">Intelligentse transpordisüsteemi rakenduse ja teenuse toimimiseks vajalikke isikuandmeid töödeldakse </w:t>
      </w:r>
      <w:r>
        <w:rPr>
          <w:rFonts w:ascii="Times New Roman" w:hAnsi="Times New Roman" w:cs="Times New Roman"/>
          <w:sz w:val="24"/>
          <w:szCs w:val="24"/>
        </w:rPr>
        <w:t xml:space="preserve">üksnes niivõrd, </w:t>
      </w:r>
      <w:r w:rsidRPr="00A51518">
        <w:rPr>
          <w:rFonts w:ascii="Times New Roman" w:hAnsi="Times New Roman" w:cs="Times New Roman"/>
          <w:sz w:val="24"/>
          <w:szCs w:val="24"/>
        </w:rPr>
        <w:t>kuivõrd se</w:t>
      </w:r>
      <w:r>
        <w:rPr>
          <w:rFonts w:ascii="Times New Roman" w:hAnsi="Times New Roman" w:cs="Times New Roman"/>
          <w:sz w:val="24"/>
          <w:szCs w:val="24"/>
        </w:rPr>
        <w:t>e</w:t>
      </w:r>
      <w:r w:rsidRPr="00A51518">
        <w:rPr>
          <w:rFonts w:ascii="Times New Roman" w:hAnsi="Times New Roman" w:cs="Times New Roman"/>
          <w:sz w:val="24"/>
          <w:szCs w:val="24"/>
        </w:rPr>
        <w:t xml:space="preserve"> on vajalik </w:t>
      </w:r>
      <w:r>
        <w:rPr>
          <w:rFonts w:ascii="Times New Roman" w:hAnsi="Times New Roman" w:cs="Times New Roman"/>
          <w:sz w:val="24"/>
          <w:szCs w:val="24"/>
        </w:rPr>
        <w:t xml:space="preserve">Euroopa Parlamendi ja nõukogu </w:t>
      </w:r>
      <w:r w:rsidRPr="00A51518">
        <w:rPr>
          <w:rFonts w:ascii="Times New Roman" w:hAnsi="Times New Roman" w:cs="Times New Roman"/>
          <w:sz w:val="24"/>
          <w:szCs w:val="24"/>
        </w:rPr>
        <w:t xml:space="preserve">direktiivi </w:t>
      </w:r>
      <w:r>
        <w:rPr>
          <w:rFonts w:ascii="Times New Roman" w:hAnsi="Times New Roman" w:cs="Times New Roman"/>
          <w:sz w:val="24"/>
          <w:szCs w:val="24"/>
        </w:rPr>
        <w:t xml:space="preserve">2010/40/EL </w:t>
      </w:r>
      <w:r w:rsidRPr="00A51518">
        <w:rPr>
          <w:rFonts w:ascii="Times New Roman" w:hAnsi="Times New Roman" w:cs="Times New Roman"/>
          <w:sz w:val="24"/>
          <w:szCs w:val="24"/>
        </w:rPr>
        <w:t>I lisas kindlaks määratud intelligentse</w:t>
      </w:r>
      <w:del w:id="89" w:author="Mari Koik - JUSTDIGI" w:date="2025-09-08T14:54:00Z" w16du:dateUtc="2025-09-08T11:54:00Z">
        <w:r w:rsidRPr="00A51518" w:rsidDel="00541887">
          <w:rPr>
            <w:rFonts w:ascii="Times New Roman" w:hAnsi="Times New Roman" w:cs="Times New Roman"/>
            <w:sz w:val="24"/>
            <w:szCs w:val="24"/>
          </w:rPr>
          <w:delText>te</w:delText>
        </w:r>
      </w:del>
      <w:r w:rsidRPr="00A51518">
        <w:rPr>
          <w:rFonts w:ascii="Times New Roman" w:hAnsi="Times New Roman" w:cs="Times New Roman"/>
          <w:sz w:val="24"/>
          <w:szCs w:val="24"/>
        </w:rPr>
        <w:t xml:space="preserve"> transpordisüsteemi</w:t>
      </w:r>
      <w:del w:id="90" w:author="Mari Koik - JUSTDIGI" w:date="2025-09-08T14:54:00Z" w16du:dateUtc="2025-09-08T11:54:00Z">
        <w:r w:rsidRPr="00A51518" w:rsidDel="00541887">
          <w:rPr>
            <w:rFonts w:ascii="Times New Roman" w:hAnsi="Times New Roman" w:cs="Times New Roman"/>
            <w:sz w:val="24"/>
            <w:szCs w:val="24"/>
          </w:rPr>
          <w:delText>de</w:delText>
        </w:r>
      </w:del>
      <w:r w:rsidRPr="00A51518">
        <w:rPr>
          <w:rFonts w:ascii="Times New Roman" w:hAnsi="Times New Roman" w:cs="Times New Roman"/>
          <w:sz w:val="24"/>
          <w:szCs w:val="24"/>
        </w:rPr>
        <w:t xml:space="preserve"> rakenduste, teenuste ja meetmete toimimiseks, et tagada liiklusohutus ja </w:t>
      </w:r>
      <w:del w:id="91" w:author="Mari Koik - JUSTDIGI" w:date="2025-09-08T18:17:00Z" w16du:dateUtc="2025-09-08T15:17:00Z">
        <w:r w:rsidRPr="00A51518" w:rsidDel="00E90059">
          <w:rPr>
            <w:rFonts w:ascii="Times New Roman" w:hAnsi="Times New Roman" w:cs="Times New Roman"/>
            <w:sz w:val="24"/>
            <w:szCs w:val="24"/>
          </w:rPr>
          <w:delText>-</w:delText>
        </w:r>
      </w:del>
      <w:ins w:id="92" w:author="Mari Koik - JUSTDIGI" w:date="2025-09-08T18:17:00Z" w16du:dateUtc="2025-09-08T15:17:00Z">
        <w:r w:rsidR="00E90059">
          <w:rPr>
            <w:rFonts w:ascii="Times New Roman" w:hAnsi="Times New Roman" w:cs="Times New Roman"/>
            <w:sz w:val="24"/>
            <w:szCs w:val="24"/>
          </w:rPr>
          <w:t xml:space="preserve">liiklejate </w:t>
        </w:r>
      </w:ins>
      <w:r w:rsidRPr="00A51518">
        <w:rPr>
          <w:rFonts w:ascii="Times New Roman" w:hAnsi="Times New Roman" w:cs="Times New Roman"/>
          <w:sz w:val="24"/>
          <w:szCs w:val="24"/>
        </w:rPr>
        <w:t xml:space="preserve">turvalisus ning </w:t>
      </w:r>
      <w:r w:rsidR="00EA4056">
        <w:rPr>
          <w:rFonts w:ascii="Times New Roman" w:hAnsi="Times New Roman" w:cs="Times New Roman"/>
          <w:sz w:val="24"/>
          <w:szCs w:val="24"/>
        </w:rPr>
        <w:t xml:space="preserve">hallata </w:t>
      </w:r>
      <w:r w:rsidRPr="00A51518">
        <w:rPr>
          <w:rFonts w:ascii="Times New Roman" w:hAnsi="Times New Roman" w:cs="Times New Roman"/>
          <w:sz w:val="24"/>
          <w:szCs w:val="24"/>
        </w:rPr>
        <w:t>tõhus</w:t>
      </w:r>
      <w:r w:rsidR="00EA4056">
        <w:rPr>
          <w:rFonts w:ascii="Times New Roman" w:hAnsi="Times New Roman" w:cs="Times New Roman"/>
          <w:sz w:val="24"/>
          <w:szCs w:val="24"/>
        </w:rPr>
        <w:t>amalt</w:t>
      </w:r>
      <w:r w:rsidRPr="00A51518">
        <w:rPr>
          <w:rFonts w:ascii="Times New Roman" w:hAnsi="Times New Roman" w:cs="Times New Roman"/>
          <w:sz w:val="24"/>
          <w:szCs w:val="24"/>
        </w:rPr>
        <w:t xml:space="preserve"> liiklus</w:t>
      </w:r>
      <w:r w:rsidR="00EA4056">
        <w:rPr>
          <w:rFonts w:ascii="Times New Roman" w:hAnsi="Times New Roman" w:cs="Times New Roman"/>
          <w:sz w:val="24"/>
          <w:szCs w:val="24"/>
        </w:rPr>
        <w:t>t</w:t>
      </w:r>
      <w:r w:rsidRPr="00A51518">
        <w:rPr>
          <w:rFonts w:ascii="Times New Roman" w:hAnsi="Times New Roman" w:cs="Times New Roman"/>
          <w:sz w:val="24"/>
          <w:szCs w:val="24"/>
        </w:rPr>
        <w:t xml:space="preserve">, </w:t>
      </w:r>
      <w:del w:id="93" w:author="Mari Koik - JUSTDIGI" w:date="2025-09-08T18:16:00Z" w16du:dateUtc="2025-09-08T15:16:00Z">
        <w:r w:rsidRPr="00A51518" w:rsidDel="00E90059">
          <w:rPr>
            <w:rFonts w:ascii="Times New Roman" w:hAnsi="Times New Roman" w:cs="Times New Roman"/>
            <w:sz w:val="24"/>
            <w:szCs w:val="24"/>
          </w:rPr>
          <w:delText>liikuvus</w:delText>
        </w:r>
        <w:r w:rsidR="00EA4056" w:rsidDel="00E90059">
          <w:rPr>
            <w:rFonts w:ascii="Times New Roman" w:hAnsi="Times New Roman" w:cs="Times New Roman"/>
            <w:sz w:val="24"/>
            <w:szCs w:val="24"/>
          </w:rPr>
          <w:delText>t</w:delText>
        </w:r>
        <w:r w:rsidRPr="00A51518" w:rsidDel="00E90059">
          <w:rPr>
            <w:rFonts w:ascii="Times New Roman" w:hAnsi="Times New Roman" w:cs="Times New Roman"/>
            <w:sz w:val="24"/>
            <w:szCs w:val="24"/>
          </w:rPr>
          <w:delText xml:space="preserve"> </w:delText>
        </w:r>
      </w:del>
      <w:ins w:id="94" w:author="Mari Koik - JUSTDIGI" w:date="2025-09-08T18:16:00Z" w16du:dateUtc="2025-09-08T15:16:00Z">
        <w:r w:rsidR="00E90059">
          <w:rPr>
            <w:rFonts w:ascii="Times New Roman" w:hAnsi="Times New Roman" w:cs="Times New Roman"/>
            <w:sz w:val="24"/>
            <w:szCs w:val="24"/>
          </w:rPr>
          <w:t>liikumisvõimalusi</w:t>
        </w:r>
        <w:r w:rsidR="00E90059" w:rsidRPr="00A51518">
          <w:rPr>
            <w:rFonts w:ascii="Times New Roman" w:hAnsi="Times New Roman" w:cs="Times New Roman"/>
            <w:sz w:val="24"/>
            <w:szCs w:val="24"/>
          </w:rPr>
          <w:t xml:space="preserve"> </w:t>
        </w:r>
      </w:ins>
      <w:del w:id="95" w:author="Mari Koik - JUSTDIGI" w:date="2025-09-08T15:14:00Z" w16du:dateUtc="2025-09-08T12:14:00Z">
        <w:r w:rsidRPr="00A51518" w:rsidDel="003C09D2">
          <w:rPr>
            <w:rFonts w:ascii="Times New Roman" w:hAnsi="Times New Roman" w:cs="Times New Roman"/>
            <w:sz w:val="24"/>
            <w:szCs w:val="24"/>
          </w:rPr>
          <w:delText xml:space="preserve">või </w:delText>
        </w:r>
      </w:del>
      <w:ins w:id="96" w:author="Mari Koik - JUSTDIGI" w:date="2025-09-08T15:14:00Z" w16du:dateUtc="2025-09-08T12:14:00Z">
        <w:r w:rsidR="003C09D2">
          <w:rPr>
            <w:rFonts w:ascii="Times New Roman" w:hAnsi="Times New Roman" w:cs="Times New Roman"/>
            <w:sz w:val="24"/>
            <w:szCs w:val="24"/>
          </w:rPr>
          <w:t>ja</w:t>
        </w:r>
        <w:r w:rsidR="003C09D2" w:rsidRPr="00A51518">
          <w:rPr>
            <w:rFonts w:ascii="Times New Roman" w:hAnsi="Times New Roman" w:cs="Times New Roman"/>
            <w:sz w:val="24"/>
            <w:szCs w:val="24"/>
          </w:rPr>
          <w:t xml:space="preserve"> </w:t>
        </w:r>
      </w:ins>
      <w:r w:rsidRPr="00A51518">
        <w:rPr>
          <w:rFonts w:ascii="Times New Roman" w:hAnsi="Times New Roman" w:cs="Times New Roman"/>
          <w:sz w:val="24"/>
          <w:szCs w:val="24"/>
        </w:rPr>
        <w:t>intsident</w:t>
      </w:r>
      <w:r w:rsidR="00EA4056">
        <w:rPr>
          <w:rFonts w:ascii="Times New Roman" w:hAnsi="Times New Roman" w:cs="Times New Roman"/>
          <w:sz w:val="24"/>
          <w:szCs w:val="24"/>
        </w:rPr>
        <w:t>e</w:t>
      </w:r>
      <w:r w:rsidRPr="00A51518">
        <w:rPr>
          <w:rFonts w:ascii="Times New Roman" w:hAnsi="Times New Roman" w:cs="Times New Roman"/>
          <w:sz w:val="24"/>
          <w:szCs w:val="24"/>
        </w:rPr>
        <w:t>.</w:t>
      </w:r>
    </w:p>
    <w:p w14:paraId="4AEF9D75" w14:textId="77777777" w:rsidR="00141D9F" w:rsidRDefault="00141D9F" w:rsidP="004C1C33">
      <w:pPr>
        <w:spacing w:after="0" w:line="240" w:lineRule="auto"/>
        <w:jc w:val="both"/>
        <w:rPr>
          <w:rFonts w:ascii="Times New Roman" w:hAnsi="Times New Roman" w:cs="Times New Roman"/>
          <w:sz w:val="24"/>
          <w:szCs w:val="24"/>
        </w:rPr>
      </w:pPr>
    </w:p>
    <w:p w14:paraId="48544114" w14:textId="5BC8D2C8" w:rsidR="00141D9F" w:rsidRDefault="00141D9F" w:rsidP="004C1C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0E7D4E">
        <w:rPr>
          <w:rFonts w:ascii="Times New Roman" w:hAnsi="Times New Roman" w:cs="Times New Roman"/>
          <w:sz w:val="24"/>
          <w:szCs w:val="24"/>
          <w:vertAlign w:val="superscript"/>
        </w:rPr>
        <w:t>5</w:t>
      </w:r>
      <w:r>
        <w:rPr>
          <w:rFonts w:ascii="Times New Roman" w:hAnsi="Times New Roman" w:cs="Times New Roman"/>
          <w:sz w:val="24"/>
          <w:szCs w:val="24"/>
        </w:rPr>
        <w:t>)</w:t>
      </w:r>
      <w:r w:rsidR="000E7D4E" w:rsidRPr="000E7D4E">
        <w:t xml:space="preserve"> </w:t>
      </w:r>
      <w:r w:rsidR="000E7D4E" w:rsidRPr="000E7D4E">
        <w:rPr>
          <w:rFonts w:ascii="Times New Roman" w:hAnsi="Times New Roman" w:cs="Times New Roman"/>
          <w:sz w:val="24"/>
          <w:szCs w:val="24"/>
        </w:rPr>
        <w:t>Intelligentse transpordisüsteemi rakenduse ja teenuse toimimiseks vajalike isikuandme</w:t>
      </w:r>
      <w:r w:rsidR="000E7D4E">
        <w:rPr>
          <w:rFonts w:ascii="Times New Roman" w:hAnsi="Times New Roman" w:cs="Times New Roman"/>
          <w:sz w:val="24"/>
          <w:szCs w:val="24"/>
        </w:rPr>
        <w:t>te</w:t>
      </w:r>
      <w:r w:rsidR="000E7D4E" w:rsidRPr="000E7D4E">
        <w:rPr>
          <w:rFonts w:ascii="Times New Roman" w:hAnsi="Times New Roman" w:cs="Times New Roman"/>
          <w:sz w:val="24"/>
          <w:szCs w:val="24"/>
        </w:rPr>
        <w:t xml:space="preserve"> </w:t>
      </w:r>
      <w:r>
        <w:rPr>
          <w:rFonts w:ascii="Times New Roman" w:hAnsi="Times New Roman" w:cs="Times New Roman"/>
          <w:sz w:val="24"/>
          <w:szCs w:val="24"/>
        </w:rPr>
        <w:t xml:space="preserve">töötlemisel tuleb kasutada </w:t>
      </w:r>
      <w:proofErr w:type="spellStart"/>
      <w:r>
        <w:rPr>
          <w:rFonts w:ascii="Times New Roman" w:hAnsi="Times New Roman" w:cs="Times New Roman"/>
          <w:sz w:val="24"/>
          <w:szCs w:val="24"/>
        </w:rPr>
        <w:t>anonüümimist</w:t>
      </w:r>
      <w:proofErr w:type="spellEnd"/>
      <w:r>
        <w:rPr>
          <w:rFonts w:ascii="Times New Roman" w:hAnsi="Times New Roman" w:cs="Times New Roman"/>
          <w:sz w:val="24"/>
          <w:szCs w:val="24"/>
        </w:rPr>
        <w:t xml:space="preserve">, kui see on tehniliselt teostatav ja andmete töötlemise eesmärki arvestades võimalik. Kui </w:t>
      </w:r>
      <w:proofErr w:type="spellStart"/>
      <w:r>
        <w:rPr>
          <w:rFonts w:ascii="Times New Roman" w:hAnsi="Times New Roman" w:cs="Times New Roman"/>
          <w:sz w:val="24"/>
          <w:szCs w:val="24"/>
        </w:rPr>
        <w:t>anonüümimine</w:t>
      </w:r>
      <w:proofErr w:type="spellEnd"/>
      <w:r>
        <w:rPr>
          <w:rFonts w:ascii="Times New Roman" w:hAnsi="Times New Roman" w:cs="Times New Roman"/>
          <w:sz w:val="24"/>
          <w:szCs w:val="24"/>
        </w:rPr>
        <w:t xml:space="preserve"> ei ole võimalik, kuid </w:t>
      </w:r>
      <w:proofErr w:type="spellStart"/>
      <w:r>
        <w:rPr>
          <w:rFonts w:ascii="Times New Roman" w:hAnsi="Times New Roman" w:cs="Times New Roman"/>
          <w:sz w:val="24"/>
          <w:szCs w:val="24"/>
        </w:rPr>
        <w:t>pseudonüümimine</w:t>
      </w:r>
      <w:proofErr w:type="spellEnd"/>
      <w:r>
        <w:rPr>
          <w:rFonts w:ascii="Times New Roman" w:hAnsi="Times New Roman" w:cs="Times New Roman"/>
          <w:sz w:val="24"/>
          <w:szCs w:val="24"/>
        </w:rPr>
        <w:t xml:space="preserve"> on tehniliselt teostatav ja andmetöötluse eesmärke on võimalik saavutada pseudonüümitud andmeid kasutades, tuleb isikuandmed pseudonüümida.“;</w:t>
      </w:r>
    </w:p>
    <w:p w14:paraId="32B1BE60" w14:textId="77777777" w:rsidR="00C543D6" w:rsidRDefault="00C543D6" w:rsidP="004C1C33">
      <w:pPr>
        <w:spacing w:after="0" w:line="240" w:lineRule="auto"/>
        <w:jc w:val="both"/>
        <w:rPr>
          <w:rFonts w:ascii="Times New Roman" w:hAnsi="Times New Roman" w:cs="Times New Roman"/>
          <w:sz w:val="24"/>
          <w:szCs w:val="24"/>
        </w:rPr>
      </w:pPr>
    </w:p>
    <w:p w14:paraId="146E4B17" w14:textId="1B39F9ED" w:rsidR="00BA34AA" w:rsidRPr="004C1C33" w:rsidRDefault="000E7D4E" w:rsidP="000E7D4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C953B4" w:rsidRPr="000E7D4E">
        <w:rPr>
          <w:rFonts w:ascii="Times New Roman" w:hAnsi="Times New Roman" w:cs="Times New Roman"/>
          <w:b/>
          <w:bCs/>
          <w:sz w:val="24"/>
          <w:szCs w:val="24"/>
        </w:rPr>
        <w:t>)</w:t>
      </w:r>
      <w:r w:rsidR="00C953B4" w:rsidRPr="004C1C33">
        <w:rPr>
          <w:rFonts w:ascii="Times New Roman" w:hAnsi="Times New Roman" w:cs="Times New Roman"/>
          <w:sz w:val="24"/>
          <w:szCs w:val="24"/>
        </w:rPr>
        <w:t xml:space="preserve"> paragrahvi 6</w:t>
      </w:r>
      <w:r w:rsidR="00C953B4" w:rsidRPr="004C1C33">
        <w:rPr>
          <w:rFonts w:ascii="Times New Roman" w:hAnsi="Times New Roman" w:cs="Times New Roman"/>
          <w:sz w:val="24"/>
          <w:szCs w:val="24"/>
          <w:vertAlign w:val="superscript"/>
        </w:rPr>
        <w:t>1</w:t>
      </w:r>
      <w:r w:rsidR="00C953B4" w:rsidRPr="004C1C33">
        <w:rPr>
          <w:rFonts w:ascii="Times New Roman" w:hAnsi="Times New Roman" w:cs="Times New Roman"/>
          <w:sz w:val="24"/>
          <w:szCs w:val="24"/>
        </w:rPr>
        <w:t xml:space="preserve"> täiendatakse lõi</w:t>
      </w:r>
      <w:r w:rsidR="002D2277" w:rsidRPr="004C1C33">
        <w:rPr>
          <w:rFonts w:ascii="Times New Roman" w:hAnsi="Times New Roman" w:cs="Times New Roman"/>
          <w:sz w:val="24"/>
          <w:szCs w:val="24"/>
        </w:rPr>
        <w:t>gete</w:t>
      </w:r>
      <w:r w:rsidR="00C953B4" w:rsidRPr="004C1C33">
        <w:rPr>
          <w:rFonts w:ascii="Times New Roman" w:hAnsi="Times New Roman" w:cs="Times New Roman"/>
          <w:sz w:val="24"/>
          <w:szCs w:val="24"/>
        </w:rPr>
        <w:t xml:space="preserve">ga </w:t>
      </w:r>
      <w:r w:rsidR="00ED5CCB" w:rsidRPr="004C1C33">
        <w:rPr>
          <w:rFonts w:ascii="Times New Roman" w:hAnsi="Times New Roman" w:cs="Times New Roman"/>
          <w:sz w:val="24"/>
          <w:szCs w:val="24"/>
        </w:rPr>
        <w:t>4</w:t>
      </w:r>
      <w:r w:rsidR="004C1C33">
        <w:rPr>
          <w:rFonts w:ascii="Times New Roman" w:hAnsi="Times New Roman" w:cs="Times New Roman"/>
          <w:sz w:val="24"/>
          <w:szCs w:val="24"/>
        </w:rPr>
        <w:t>–</w:t>
      </w:r>
      <w:r w:rsidR="00EE0949">
        <w:rPr>
          <w:rFonts w:ascii="Times New Roman" w:hAnsi="Times New Roman" w:cs="Times New Roman"/>
          <w:sz w:val="24"/>
          <w:szCs w:val="24"/>
        </w:rPr>
        <w:t>10</w:t>
      </w:r>
      <w:r w:rsidR="00803BB5" w:rsidRPr="004C1C33">
        <w:rPr>
          <w:rFonts w:ascii="Times New Roman" w:hAnsi="Times New Roman" w:cs="Times New Roman"/>
          <w:sz w:val="24"/>
          <w:szCs w:val="24"/>
        </w:rPr>
        <w:t xml:space="preserve"> </w:t>
      </w:r>
      <w:r w:rsidR="00C953B4" w:rsidRPr="004C1C33">
        <w:rPr>
          <w:rFonts w:ascii="Times New Roman" w:hAnsi="Times New Roman" w:cs="Times New Roman"/>
          <w:sz w:val="24"/>
          <w:szCs w:val="24"/>
        </w:rPr>
        <w:t>järgmises sõnastuses:</w:t>
      </w:r>
    </w:p>
    <w:p w14:paraId="34AFBFED" w14:textId="0D412758" w:rsidR="00C953B4" w:rsidRPr="004C1C33" w:rsidRDefault="00C953B4" w:rsidP="000E7D4E">
      <w:pPr>
        <w:spacing w:after="0" w:line="240" w:lineRule="auto"/>
        <w:jc w:val="both"/>
        <w:rPr>
          <w:rFonts w:ascii="Times New Roman" w:hAnsi="Times New Roman" w:cs="Times New Roman"/>
          <w:sz w:val="24"/>
          <w:szCs w:val="24"/>
        </w:rPr>
      </w:pPr>
      <w:r w:rsidRPr="004C1C33">
        <w:rPr>
          <w:rFonts w:ascii="Times New Roman" w:hAnsi="Times New Roman" w:cs="Times New Roman"/>
          <w:sz w:val="24"/>
          <w:szCs w:val="24"/>
        </w:rPr>
        <w:lastRenderedPageBreak/>
        <w:t>„(</w:t>
      </w:r>
      <w:r w:rsidR="004C5C45" w:rsidRPr="004C1C33">
        <w:rPr>
          <w:rFonts w:ascii="Times New Roman" w:hAnsi="Times New Roman" w:cs="Times New Roman"/>
          <w:sz w:val="24"/>
          <w:szCs w:val="24"/>
        </w:rPr>
        <w:t>4</w:t>
      </w:r>
      <w:r w:rsidRPr="004C1C33">
        <w:rPr>
          <w:rFonts w:ascii="Times New Roman" w:hAnsi="Times New Roman" w:cs="Times New Roman"/>
          <w:sz w:val="24"/>
          <w:szCs w:val="24"/>
        </w:rPr>
        <w:t xml:space="preserve">) Eesti </w:t>
      </w:r>
      <w:r w:rsidR="00A147AC">
        <w:rPr>
          <w:rFonts w:ascii="Times New Roman" w:hAnsi="Times New Roman" w:cs="Times New Roman"/>
          <w:sz w:val="24"/>
          <w:szCs w:val="24"/>
        </w:rPr>
        <w:t>t</w:t>
      </w:r>
      <w:r w:rsidRPr="004C1C33">
        <w:rPr>
          <w:rFonts w:ascii="Times New Roman" w:hAnsi="Times New Roman" w:cs="Times New Roman"/>
          <w:sz w:val="24"/>
          <w:szCs w:val="24"/>
        </w:rPr>
        <w:t xml:space="preserve">eabevärav on riiklik juurdepääsupunkt Euroopa Parlamendi ja nõukogu direktiivi 2010/40/EL </w:t>
      </w:r>
      <w:r w:rsidR="00FC2CD0" w:rsidRPr="004C1C33">
        <w:rPr>
          <w:rFonts w:ascii="Times New Roman" w:hAnsi="Times New Roman" w:cs="Times New Roman"/>
          <w:sz w:val="24"/>
          <w:szCs w:val="24"/>
        </w:rPr>
        <w:t xml:space="preserve">ning </w:t>
      </w:r>
      <w:r w:rsidR="001E153F">
        <w:rPr>
          <w:rFonts w:ascii="Times New Roman" w:hAnsi="Times New Roman" w:cs="Times New Roman"/>
          <w:sz w:val="24"/>
          <w:szCs w:val="24"/>
        </w:rPr>
        <w:t>selle</w:t>
      </w:r>
      <w:r w:rsidR="001E153F" w:rsidRPr="004C1C33">
        <w:rPr>
          <w:rFonts w:ascii="Times New Roman" w:hAnsi="Times New Roman" w:cs="Times New Roman"/>
          <w:sz w:val="24"/>
          <w:szCs w:val="24"/>
        </w:rPr>
        <w:t xml:space="preserve"> </w:t>
      </w:r>
      <w:r w:rsidR="00FC2CD0" w:rsidRPr="004C1C33">
        <w:rPr>
          <w:rFonts w:ascii="Times New Roman" w:hAnsi="Times New Roman" w:cs="Times New Roman"/>
          <w:sz w:val="24"/>
          <w:szCs w:val="24"/>
        </w:rPr>
        <w:t xml:space="preserve">alusel Euroopa Komisjoni </w:t>
      </w:r>
      <w:commentRangeStart w:id="97"/>
      <w:r w:rsidR="00FC2CD0" w:rsidRPr="004C1C33">
        <w:rPr>
          <w:rFonts w:ascii="Times New Roman" w:hAnsi="Times New Roman" w:cs="Times New Roman"/>
          <w:sz w:val="24"/>
          <w:szCs w:val="24"/>
        </w:rPr>
        <w:t>vastu</w:t>
      </w:r>
      <w:del w:id="98" w:author="Mari Koik - JUSTDIGI" w:date="2025-09-08T18:54:00Z" w16du:dateUtc="2025-09-08T15:54:00Z">
        <w:r w:rsidR="004C1C33" w:rsidDel="004F0387">
          <w:rPr>
            <w:rFonts w:ascii="Times New Roman" w:hAnsi="Times New Roman" w:cs="Times New Roman"/>
            <w:sz w:val="24"/>
            <w:szCs w:val="24"/>
          </w:rPr>
          <w:delText xml:space="preserve"> </w:delText>
        </w:r>
      </w:del>
      <w:r w:rsidR="00FC2CD0" w:rsidRPr="004C1C33">
        <w:rPr>
          <w:rFonts w:ascii="Times New Roman" w:hAnsi="Times New Roman" w:cs="Times New Roman"/>
          <w:sz w:val="24"/>
          <w:szCs w:val="24"/>
        </w:rPr>
        <w:t xml:space="preserve">võetud </w:t>
      </w:r>
      <w:commentRangeEnd w:id="97"/>
      <w:r w:rsidR="00DF593E">
        <w:rPr>
          <w:rStyle w:val="Kommentaariviide"/>
        </w:rPr>
        <w:commentReference w:id="97"/>
      </w:r>
      <w:r w:rsidR="00FC2CD0" w:rsidRPr="00D723E9">
        <w:rPr>
          <w:rFonts w:ascii="Times New Roman" w:hAnsi="Times New Roman" w:cs="Times New Roman"/>
          <w:sz w:val="24"/>
          <w:szCs w:val="24"/>
        </w:rPr>
        <w:t xml:space="preserve">spetsifikatsioonide </w:t>
      </w:r>
      <w:del w:id="99" w:author="Mari Koik - JUSTDIGI" w:date="2025-09-08T15:16:00Z" w16du:dateUtc="2025-09-08T12:16:00Z">
        <w:r w:rsidRPr="00D723E9" w:rsidDel="00B2636B">
          <w:rPr>
            <w:rFonts w:ascii="Times New Roman" w:hAnsi="Times New Roman" w:cs="Times New Roman"/>
            <w:sz w:val="24"/>
            <w:szCs w:val="24"/>
          </w:rPr>
          <w:delText>mõistes</w:delText>
        </w:r>
      </w:del>
      <w:ins w:id="100" w:author="Mari Koik - JUSTDIGI" w:date="2025-09-08T15:16:00Z" w16du:dateUtc="2025-09-08T12:16:00Z">
        <w:r w:rsidR="00B2636B">
          <w:rPr>
            <w:rFonts w:ascii="Times New Roman" w:hAnsi="Times New Roman" w:cs="Times New Roman"/>
            <w:sz w:val="24"/>
            <w:szCs w:val="24"/>
          </w:rPr>
          <w:t>tähenduses</w:t>
        </w:r>
      </w:ins>
      <w:r w:rsidRPr="004C1C33">
        <w:rPr>
          <w:rFonts w:ascii="Times New Roman" w:hAnsi="Times New Roman" w:cs="Times New Roman"/>
          <w:sz w:val="24"/>
          <w:szCs w:val="24"/>
        </w:rPr>
        <w:t xml:space="preserve">, mille kaudu </w:t>
      </w:r>
      <w:r w:rsidR="00FC2CD0" w:rsidRPr="004C1C33">
        <w:rPr>
          <w:rFonts w:ascii="Times New Roman" w:hAnsi="Times New Roman" w:cs="Times New Roman"/>
          <w:sz w:val="24"/>
          <w:szCs w:val="24"/>
        </w:rPr>
        <w:t>teevad andme</w:t>
      </w:r>
      <w:r w:rsidR="00EB403D" w:rsidRPr="004C1C33">
        <w:rPr>
          <w:rFonts w:ascii="Times New Roman" w:hAnsi="Times New Roman" w:cs="Times New Roman"/>
          <w:sz w:val="24"/>
          <w:szCs w:val="24"/>
        </w:rPr>
        <w:t xml:space="preserve">valdajad </w:t>
      </w:r>
      <w:r w:rsidR="00FC2CD0" w:rsidRPr="004C1C33">
        <w:rPr>
          <w:rFonts w:ascii="Times New Roman" w:hAnsi="Times New Roman" w:cs="Times New Roman"/>
          <w:sz w:val="24"/>
          <w:szCs w:val="24"/>
        </w:rPr>
        <w:t xml:space="preserve">staatilised ja dünaamilised andmed </w:t>
      </w:r>
      <w:r w:rsidR="00960B44" w:rsidRPr="004C1C33">
        <w:rPr>
          <w:rFonts w:ascii="Times New Roman" w:hAnsi="Times New Roman" w:cs="Times New Roman"/>
          <w:sz w:val="24"/>
          <w:szCs w:val="24"/>
        </w:rPr>
        <w:t>kättesaadavaks</w:t>
      </w:r>
      <w:r w:rsidR="00311F99">
        <w:rPr>
          <w:rFonts w:ascii="Times New Roman" w:hAnsi="Times New Roman" w:cs="Times New Roman"/>
          <w:sz w:val="24"/>
          <w:szCs w:val="24"/>
        </w:rPr>
        <w:t>.</w:t>
      </w:r>
    </w:p>
    <w:p w14:paraId="1C131B29" w14:textId="54BC3988" w:rsidR="004C1C33" w:rsidRDefault="004C1C33" w:rsidP="004C1C33">
      <w:pPr>
        <w:spacing w:after="0" w:line="240" w:lineRule="auto"/>
        <w:jc w:val="both"/>
        <w:rPr>
          <w:rFonts w:ascii="Times New Roman" w:hAnsi="Times New Roman" w:cs="Times New Roman"/>
          <w:sz w:val="24"/>
          <w:szCs w:val="24"/>
        </w:rPr>
      </w:pPr>
    </w:p>
    <w:p w14:paraId="5420976D" w14:textId="7C3189EE" w:rsidR="007C0713" w:rsidRPr="00F44D47" w:rsidRDefault="007C0713" w:rsidP="0022696C">
      <w:pPr>
        <w:spacing w:after="0" w:line="240" w:lineRule="auto"/>
        <w:jc w:val="both"/>
        <w:rPr>
          <w:rFonts w:ascii="Times New Roman" w:hAnsi="Times New Roman" w:cs="Times New Roman"/>
          <w:sz w:val="24"/>
          <w:szCs w:val="24"/>
        </w:rPr>
      </w:pPr>
      <w:r w:rsidRPr="7DC07C57">
        <w:rPr>
          <w:rFonts w:ascii="Times New Roman" w:hAnsi="Times New Roman" w:cs="Times New Roman"/>
          <w:sz w:val="24"/>
          <w:szCs w:val="24"/>
        </w:rPr>
        <w:t>(</w:t>
      </w:r>
      <w:r w:rsidR="0022696C" w:rsidRPr="7DC07C57">
        <w:rPr>
          <w:rFonts w:ascii="Times New Roman" w:hAnsi="Times New Roman" w:cs="Times New Roman"/>
          <w:sz w:val="24"/>
          <w:szCs w:val="24"/>
        </w:rPr>
        <w:t>5</w:t>
      </w:r>
      <w:r w:rsidRPr="7DC07C57">
        <w:rPr>
          <w:rFonts w:ascii="Times New Roman" w:hAnsi="Times New Roman" w:cs="Times New Roman"/>
          <w:sz w:val="24"/>
          <w:szCs w:val="24"/>
        </w:rPr>
        <w:t xml:space="preserve">) </w:t>
      </w:r>
      <w:r w:rsidR="006640BF" w:rsidRPr="7DC07C57">
        <w:rPr>
          <w:rFonts w:ascii="Times New Roman" w:hAnsi="Times New Roman" w:cs="Times New Roman"/>
          <w:sz w:val="24"/>
          <w:szCs w:val="24"/>
        </w:rPr>
        <w:t>Euroopa Parlamendi ja nõukogu d</w:t>
      </w:r>
      <w:r w:rsidRPr="7DC07C57">
        <w:rPr>
          <w:rFonts w:ascii="Times New Roman" w:hAnsi="Times New Roman" w:cs="Times New Roman"/>
          <w:sz w:val="24"/>
          <w:szCs w:val="24"/>
        </w:rPr>
        <w:t>irektiivis 2010/40/EL ning</w:t>
      </w:r>
      <w:r w:rsidR="00EB5C61" w:rsidRPr="7DC07C57">
        <w:rPr>
          <w:rFonts w:ascii="Times New Roman" w:hAnsi="Times New Roman" w:cs="Times New Roman"/>
          <w:sz w:val="24"/>
          <w:szCs w:val="24"/>
        </w:rPr>
        <w:t xml:space="preserve"> selle</w:t>
      </w:r>
      <w:r w:rsidRPr="7DC07C57">
        <w:rPr>
          <w:rFonts w:ascii="Times New Roman" w:hAnsi="Times New Roman" w:cs="Times New Roman"/>
          <w:sz w:val="24"/>
          <w:szCs w:val="24"/>
        </w:rPr>
        <w:t xml:space="preserve"> alusel Euroopa Komisjoni </w:t>
      </w:r>
      <w:commentRangeStart w:id="101"/>
      <w:r w:rsidRPr="7DC07C57">
        <w:rPr>
          <w:rFonts w:ascii="Times New Roman" w:hAnsi="Times New Roman" w:cs="Times New Roman"/>
          <w:sz w:val="24"/>
          <w:szCs w:val="24"/>
        </w:rPr>
        <w:t>vastu</w:t>
      </w:r>
      <w:del w:id="102" w:author="Mari Koik - JUSTDIGI" w:date="2025-09-08T18:54:00Z">
        <w:r w:rsidRPr="7DC07C57" w:rsidDel="004C1C33">
          <w:rPr>
            <w:rFonts w:ascii="Times New Roman" w:hAnsi="Times New Roman" w:cs="Times New Roman"/>
            <w:sz w:val="24"/>
            <w:szCs w:val="24"/>
          </w:rPr>
          <w:delText xml:space="preserve"> </w:delText>
        </w:r>
      </w:del>
      <w:r w:rsidRPr="7DC07C57">
        <w:rPr>
          <w:rFonts w:ascii="Times New Roman" w:hAnsi="Times New Roman" w:cs="Times New Roman"/>
          <w:sz w:val="24"/>
          <w:szCs w:val="24"/>
        </w:rPr>
        <w:t xml:space="preserve">võetud </w:t>
      </w:r>
      <w:commentRangeEnd w:id="101"/>
      <w:r>
        <w:commentReference w:id="101"/>
      </w:r>
      <w:r w:rsidRPr="7DC07C57">
        <w:rPr>
          <w:rFonts w:ascii="Times New Roman" w:hAnsi="Times New Roman" w:cs="Times New Roman"/>
          <w:sz w:val="24"/>
          <w:szCs w:val="24"/>
        </w:rPr>
        <w:t xml:space="preserve">spetsifikatsioonides </w:t>
      </w:r>
      <w:r w:rsidR="004C1C33" w:rsidRPr="7DC07C57">
        <w:rPr>
          <w:rFonts w:ascii="Times New Roman" w:hAnsi="Times New Roman" w:cs="Times New Roman"/>
          <w:sz w:val="24"/>
          <w:szCs w:val="24"/>
        </w:rPr>
        <w:t xml:space="preserve">loetletud </w:t>
      </w:r>
      <w:r w:rsidR="00333013" w:rsidRPr="7DC07C57">
        <w:rPr>
          <w:rFonts w:ascii="Times New Roman" w:hAnsi="Times New Roman" w:cs="Times New Roman"/>
          <w:sz w:val="24"/>
          <w:szCs w:val="24"/>
        </w:rPr>
        <w:t>andme</w:t>
      </w:r>
      <w:r w:rsidR="00860B98" w:rsidRPr="7DC07C57">
        <w:rPr>
          <w:rFonts w:ascii="Times New Roman" w:hAnsi="Times New Roman" w:cs="Times New Roman"/>
          <w:sz w:val="24"/>
          <w:szCs w:val="24"/>
        </w:rPr>
        <w:t>te</w:t>
      </w:r>
      <w:r w:rsidR="00333013" w:rsidRPr="7DC07C57">
        <w:rPr>
          <w:rFonts w:ascii="Times New Roman" w:hAnsi="Times New Roman" w:cs="Times New Roman"/>
          <w:sz w:val="24"/>
          <w:szCs w:val="24"/>
        </w:rPr>
        <w:t xml:space="preserve"> </w:t>
      </w:r>
      <w:del w:id="103" w:author="Mari Koik - JUSTDIGI" w:date="2025-09-08T15:16:00Z">
        <w:r w:rsidRPr="7DC07C57" w:rsidDel="007C0713">
          <w:rPr>
            <w:rFonts w:ascii="Times New Roman" w:hAnsi="Times New Roman" w:cs="Times New Roman"/>
            <w:sz w:val="24"/>
            <w:szCs w:val="24"/>
          </w:rPr>
          <w:delText>andme</w:delText>
        </w:r>
      </w:del>
      <w:r w:rsidR="00A86945" w:rsidRPr="7DC07C57">
        <w:rPr>
          <w:rFonts w:ascii="Times New Roman" w:hAnsi="Times New Roman" w:cs="Times New Roman"/>
          <w:sz w:val="24"/>
          <w:szCs w:val="24"/>
        </w:rPr>
        <w:t>valdajad</w:t>
      </w:r>
      <w:r w:rsidRPr="7DC07C57">
        <w:rPr>
          <w:rFonts w:ascii="Times New Roman" w:hAnsi="Times New Roman" w:cs="Times New Roman"/>
          <w:sz w:val="24"/>
          <w:szCs w:val="24"/>
        </w:rPr>
        <w:t xml:space="preserve"> tagavad staatiliste ja dünaamiliste andmete </w:t>
      </w:r>
      <w:del w:id="104" w:author="Mari Koik - JUSTDIGI" w:date="2025-09-08T18:19:00Z">
        <w:r w:rsidRPr="7DC07C57" w:rsidDel="00960B44">
          <w:rPr>
            <w:rFonts w:ascii="Times New Roman" w:hAnsi="Times New Roman" w:cs="Times New Roman"/>
            <w:sz w:val="24"/>
            <w:szCs w:val="24"/>
          </w:rPr>
          <w:delText>mittediskrimineerival viisil</w:delText>
        </w:r>
        <w:r w:rsidRPr="7DC07C57" w:rsidDel="00BF1606">
          <w:rPr>
            <w:rFonts w:ascii="Times New Roman" w:hAnsi="Times New Roman" w:cs="Times New Roman"/>
            <w:sz w:val="24"/>
            <w:szCs w:val="24"/>
          </w:rPr>
          <w:delText xml:space="preserve"> </w:delText>
        </w:r>
      </w:del>
      <w:r w:rsidR="00BF1606" w:rsidRPr="7DC07C57">
        <w:rPr>
          <w:rFonts w:ascii="Times New Roman" w:hAnsi="Times New Roman" w:cs="Times New Roman"/>
          <w:sz w:val="24"/>
          <w:szCs w:val="24"/>
        </w:rPr>
        <w:t>masinloetaval k</w:t>
      </w:r>
      <w:r w:rsidR="003F072F" w:rsidRPr="7DC07C57">
        <w:rPr>
          <w:rFonts w:ascii="Times New Roman" w:hAnsi="Times New Roman" w:cs="Times New Roman"/>
          <w:sz w:val="24"/>
          <w:szCs w:val="24"/>
        </w:rPr>
        <w:t>ujul</w:t>
      </w:r>
      <w:r w:rsidRPr="7DC07C57">
        <w:rPr>
          <w:rFonts w:ascii="Times New Roman" w:hAnsi="Times New Roman" w:cs="Times New Roman"/>
          <w:sz w:val="24"/>
          <w:szCs w:val="24"/>
        </w:rPr>
        <w:t xml:space="preserve"> kättesaadav</w:t>
      </w:r>
      <w:r w:rsidR="00FC2CD0" w:rsidRPr="7DC07C57">
        <w:rPr>
          <w:rFonts w:ascii="Times New Roman" w:hAnsi="Times New Roman" w:cs="Times New Roman"/>
          <w:sz w:val="24"/>
          <w:szCs w:val="24"/>
        </w:rPr>
        <w:t>use</w:t>
      </w:r>
      <w:r w:rsidR="0016361A" w:rsidRPr="7DC07C57">
        <w:rPr>
          <w:rFonts w:ascii="Times New Roman" w:hAnsi="Times New Roman" w:cs="Times New Roman"/>
          <w:sz w:val="24"/>
          <w:szCs w:val="24"/>
        </w:rPr>
        <w:t xml:space="preserve"> </w:t>
      </w:r>
      <w:ins w:id="105" w:author="Mari Koik - JUSTDIGI" w:date="2025-09-08T18:19:00Z">
        <w:r w:rsidR="007C16FA" w:rsidRPr="7DC07C57">
          <w:rPr>
            <w:rFonts w:ascii="Times New Roman" w:hAnsi="Times New Roman" w:cs="Times New Roman"/>
            <w:sz w:val="24"/>
            <w:szCs w:val="24"/>
          </w:rPr>
          <w:t xml:space="preserve">kedagi diskrimineerimata </w:t>
        </w:r>
      </w:ins>
      <w:r w:rsidR="0016361A" w:rsidRPr="7DC07C57">
        <w:rPr>
          <w:rFonts w:ascii="Times New Roman" w:hAnsi="Times New Roman" w:cs="Times New Roman"/>
          <w:sz w:val="24"/>
          <w:szCs w:val="24"/>
        </w:rPr>
        <w:t>riikliku juurdepääsupunkti kaudu</w:t>
      </w:r>
      <w:r w:rsidR="00FC2CD0" w:rsidRPr="7DC07C57">
        <w:rPr>
          <w:rFonts w:ascii="Times New Roman" w:hAnsi="Times New Roman" w:cs="Times New Roman"/>
          <w:sz w:val="24"/>
          <w:szCs w:val="24"/>
        </w:rPr>
        <w:t xml:space="preserve"> </w:t>
      </w:r>
      <w:r w:rsidR="004C1C33" w:rsidRPr="7DC07C57">
        <w:rPr>
          <w:rFonts w:ascii="Times New Roman" w:hAnsi="Times New Roman" w:cs="Times New Roman"/>
          <w:sz w:val="24"/>
          <w:szCs w:val="24"/>
        </w:rPr>
        <w:t>nimetatud</w:t>
      </w:r>
      <w:r w:rsidR="00AD437E" w:rsidRPr="7DC07C57">
        <w:rPr>
          <w:rFonts w:ascii="Times New Roman" w:hAnsi="Times New Roman" w:cs="Times New Roman"/>
          <w:sz w:val="24"/>
          <w:szCs w:val="24"/>
        </w:rPr>
        <w:t xml:space="preserve"> direktiivi</w:t>
      </w:r>
      <w:r w:rsidR="00FC2CD0" w:rsidRPr="7DC07C57">
        <w:rPr>
          <w:rFonts w:ascii="Times New Roman" w:hAnsi="Times New Roman" w:cs="Times New Roman"/>
          <w:sz w:val="24"/>
          <w:szCs w:val="24"/>
        </w:rPr>
        <w:t xml:space="preserve"> nõuete</w:t>
      </w:r>
      <w:r w:rsidR="004C1C33" w:rsidRPr="7DC07C57">
        <w:rPr>
          <w:rFonts w:ascii="Times New Roman" w:hAnsi="Times New Roman" w:cs="Times New Roman"/>
          <w:sz w:val="24"/>
          <w:szCs w:val="24"/>
        </w:rPr>
        <w:t xml:space="preserve"> kohaselt</w:t>
      </w:r>
      <w:r w:rsidR="0051585D" w:rsidRPr="7DC07C57">
        <w:rPr>
          <w:rFonts w:ascii="Times New Roman" w:hAnsi="Times New Roman" w:cs="Times New Roman"/>
          <w:sz w:val="24"/>
          <w:szCs w:val="24"/>
        </w:rPr>
        <w:t>.</w:t>
      </w:r>
      <w:r w:rsidR="00DA62F9" w:rsidRPr="7DC07C57">
        <w:rPr>
          <w:rFonts w:ascii="Times New Roman" w:hAnsi="Times New Roman" w:cs="Times New Roman"/>
          <w:sz w:val="24"/>
          <w:szCs w:val="24"/>
        </w:rPr>
        <w:t xml:space="preserve"> Andmevaldaja vastutab andmete ajakohasuse ja õigsuse eest.</w:t>
      </w:r>
    </w:p>
    <w:p w14:paraId="1A8A14B1" w14:textId="77777777" w:rsidR="00EE0949" w:rsidRPr="00F44D47" w:rsidRDefault="00EE0949" w:rsidP="0022696C">
      <w:pPr>
        <w:spacing w:after="0" w:line="240" w:lineRule="auto"/>
        <w:jc w:val="both"/>
        <w:rPr>
          <w:rFonts w:ascii="Times New Roman" w:hAnsi="Times New Roman" w:cs="Times New Roman"/>
          <w:sz w:val="24"/>
          <w:szCs w:val="24"/>
        </w:rPr>
      </w:pPr>
    </w:p>
    <w:p w14:paraId="72A36245" w14:textId="12E2299F" w:rsidR="00EE0949" w:rsidRPr="00F44D47" w:rsidRDefault="00EE0949" w:rsidP="0022696C">
      <w:pPr>
        <w:spacing w:after="0" w:line="240" w:lineRule="auto"/>
        <w:jc w:val="both"/>
        <w:rPr>
          <w:rFonts w:ascii="Times New Roman" w:hAnsi="Times New Roman" w:cs="Times New Roman"/>
          <w:sz w:val="24"/>
          <w:szCs w:val="24"/>
        </w:rPr>
      </w:pPr>
      <w:r w:rsidRPr="00F44D47">
        <w:rPr>
          <w:rFonts w:ascii="Times New Roman" w:hAnsi="Times New Roman" w:cs="Times New Roman"/>
          <w:sz w:val="24"/>
          <w:szCs w:val="24"/>
        </w:rPr>
        <w:t>(6) Staatilised andmed käesoleva seaduse tähenduses on staatilised andmed Euroopa Parlamendi ja nõukogu määruse (EL) 2022/670 artikli 2 punkti 5 tähenduses.</w:t>
      </w:r>
    </w:p>
    <w:p w14:paraId="2768C979" w14:textId="77777777" w:rsidR="00EE0949" w:rsidRPr="00F44D47" w:rsidRDefault="00EE0949" w:rsidP="0022696C">
      <w:pPr>
        <w:spacing w:after="0" w:line="240" w:lineRule="auto"/>
        <w:jc w:val="both"/>
        <w:rPr>
          <w:rFonts w:ascii="Times New Roman" w:hAnsi="Times New Roman" w:cs="Times New Roman"/>
          <w:sz w:val="24"/>
          <w:szCs w:val="24"/>
        </w:rPr>
      </w:pPr>
    </w:p>
    <w:p w14:paraId="02695ACA" w14:textId="038A67D2" w:rsidR="00EE0949" w:rsidRPr="00F44D47" w:rsidRDefault="00EE0949" w:rsidP="0022696C">
      <w:pPr>
        <w:spacing w:after="0" w:line="240" w:lineRule="auto"/>
        <w:jc w:val="both"/>
        <w:rPr>
          <w:rFonts w:ascii="Times New Roman" w:hAnsi="Times New Roman" w:cs="Times New Roman"/>
          <w:sz w:val="24"/>
          <w:szCs w:val="24"/>
        </w:rPr>
      </w:pPr>
      <w:r w:rsidRPr="00F44D47">
        <w:rPr>
          <w:rFonts w:ascii="Times New Roman" w:hAnsi="Times New Roman" w:cs="Times New Roman"/>
          <w:sz w:val="24"/>
          <w:szCs w:val="24"/>
        </w:rPr>
        <w:t>(7) Dünaamilised andmed käesoleva seaduse tähenduses</w:t>
      </w:r>
      <w:r w:rsidR="00F85DCB" w:rsidRPr="00F44D47">
        <w:rPr>
          <w:rFonts w:ascii="Times New Roman" w:hAnsi="Times New Roman" w:cs="Times New Roman"/>
          <w:sz w:val="24"/>
          <w:szCs w:val="24"/>
        </w:rPr>
        <w:t xml:space="preserve"> on</w:t>
      </w:r>
      <w:r w:rsidRPr="00F44D47">
        <w:rPr>
          <w:rFonts w:ascii="Times New Roman" w:hAnsi="Times New Roman" w:cs="Times New Roman"/>
          <w:sz w:val="24"/>
          <w:szCs w:val="24"/>
        </w:rPr>
        <w:t xml:space="preserve"> dünaamilised andmed Euroopa Parlamendi ja nõukogu määruse (EL) 2022/670 artikli 2 punkti 6 tähenduses.</w:t>
      </w:r>
    </w:p>
    <w:p w14:paraId="6F25D223" w14:textId="2B9517F4" w:rsidR="004C1C33" w:rsidRPr="00F44D47" w:rsidRDefault="004C1C33" w:rsidP="004C1C33">
      <w:pPr>
        <w:spacing w:after="0" w:line="240" w:lineRule="auto"/>
        <w:jc w:val="both"/>
        <w:rPr>
          <w:rFonts w:ascii="Times New Roman" w:hAnsi="Times New Roman" w:cs="Times New Roman"/>
          <w:sz w:val="24"/>
          <w:szCs w:val="24"/>
        </w:rPr>
      </w:pPr>
    </w:p>
    <w:p w14:paraId="369AECE5" w14:textId="311C9CDD" w:rsidR="00F85DCB" w:rsidRDefault="00A26F17" w:rsidP="7DC07C57">
      <w:pPr>
        <w:spacing w:after="0" w:line="240" w:lineRule="auto"/>
        <w:jc w:val="both"/>
        <w:rPr>
          <w:rFonts w:ascii="Times New Roman" w:hAnsi="Times New Roman" w:cs="Times New Roman"/>
          <w:b/>
          <w:bCs/>
          <w:sz w:val="24"/>
          <w:szCs w:val="24"/>
          <w:rPrChange w:id="106" w:author="Kärt Voor - JUSTDIGI" w:date="2025-09-15T12:37:00Z">
            <w:rPr>
              <w:rFonts w:ascii="Times New Roman" w:hAnsi="Times New Roman" w:cs="Times New Roman"/>
              <w:sz w:val="24"/>
              <w:szCs w:val="24"/>
            </w:rPr>
          </w:rPrChange>
        </w:rPr>
      </w:pPr>
      <w:r w:rsidRPr="7DC07C57">
        <w:rPr>
          <w:rFonts w:ascii="Times New Roman" w:hAnsi="Times New Roman" w:cs="Times New Roman"/>
          <w:sz w:val="24"/>
          <w:szCs w:val="24"/>
        </w:rPr>
        <w:t>(</w:t>
      </w:r>
      <w:r w:rsidR="00EE0949" w:rsidRPr="7DC07C57">
        <w:rPr>
          <w:rFonts w:ascii="Times New Roman" w:hAnsi="Times New Roman" w:cs="Times New Roman"/>
          <w:sz w:val="24"/>
          <w:szCs w:val="24"/>
        </w:rPr>
        <w:t>8</w:t>
      </w:r>
      <w:r w:rsidRPr="7DC07C57">
        <w:rPr>
          <w:rFonts w:ascii="Times New Roman" w:hAnsi="Times New Roman" w:cs="Times New Roman"/>
          <w:sz w:val="24"/>
          <w:szCs w:val="24"/>
        </w:rPr>
        <w:t>)</w:t>
      </w:r>
      <w:r w:rsidR="00BD4372" w:rsidRPr="7DC07C57">
        <w:rPr>
          <w:rFonts w:ascii="Times New Roman" w:hAnsi="Times New Roman" w:cs="Times New Roman"/>
          <w:sz w:val="24"/>
          <w:szCs w:val="24"/>
        </w:rPr>
        <w:t xml:space="preserve"> </w:t>
      </w:r>
      <w:r w:rsidR="00F85DCB" w:rsidRPr="7DC07C57">
        <w:rPr>
          <w:rFonts w:ascii="Times New Roman" w:hAnsi="Times New Roman" w:cs="Times New Roman"/>
          <w:sz w:val="24"/>
          <w:szCs w:val="24"/>
        </w:rPr>
        <w:t>Andmevaldaja käesoleva seaduse tähenduses on andmevaldaja Euroopa Parlamendi ja nõukogu määruse (EL) 2022/670 artikli 2 punkti 14 tähenduses.</w:t>
      </w:r>
    </w:p>
    <w:p w14:paraId="33EEF4CD" w14:textId="69E29BAF" w:rsidR="004C1C33" w:rsidRDefault="004C1C33" w:rsidP="004C1C33">
      <w:pPr>
        <w:spacing w:after="0" w:line="240" w:lineRule="auto"/>
        <w:jc w:val="both"/>
        <w:rPr>
          <w:rFonts w:ascii="Times New Roman" w:hAnsi="Times New Roman" w:cs="Times New Roman"/>
          <w:sz w:val="24"/>
          <w:szCs w:val="24"/>
        </w:rPr>
      </w:pPr>
    </w:p>
    <w:p w14:paraId="5819AFF0" w14:textId="03860478" w:rsidR="6E9ED8E1" w:rsidRPr="004C1C33" w:rsidRDefault="00803BB5" w:rsidP="0022696C">
      <w:pPr>
        <w:spacing w:after="0" w:line="240" w:lineRule="auto"/>
        <w:jc w:val="both"/>
        <w:rPr>
          <w:rFonts w:ascii="Times New Roman" w:hAnsi="Times New Roman" w:cs="Times New Roman"/>
          <w:sz w:val="24"/>
          <w:szCs w:val="24"/>
        </w:rPr>
      </w:pPr>
      <w:r w:rsidRPr="004C1C33">
        <w:rPr>
          <w:rFonts w:ascii="Times New Roman" w:hAnsi="Times New Roman" w:cs="Times New Roman"/>
          <w:sz w:val="24"/>
          <w:szCs w:val="24"/>
        </w:rPr>
        <w:t>(</w:t>
      </w:r>
      <w:r w:rsidR="00EE0949">
        <w:rPr>
          <w:rFonts w:ascii="Times New Roman" w:hAnsi="Times New Roman" w:cs="Times New Roman"/>
          <w:sz w:val="24"/>
          <w:szCs w:val="24"/>
        </w:rPr>
        <w:t>9</w:t>
      </w:r>
      <w:r w:rsidRPr="004C1C33">
        <w:rPr>
          <w:rFonts w:ascii="Times New Roman" w:hAnsi="Times New Roman" w:cs="Times New Roman"/>
          <w:sz w:val="24"/>
          <w:szCs w:val="24"/>
        </w:rPr>
        <w:t xml:space="preserve">) </w:t>
      </w:r>
      <w:r w:rsidRPr="00D954D4">
        <w:rPr>
          <w:rFonts w:ascii="Times New Roman" w:hAnsi="Times New Roman" w:cs="Times New Roman"/>
          <w:sz w:val="24"/>
          <w:szCs w:val="24"/>
        </w:rPr>
        <w:t>Transpordiamet</w:t>
      </w:r>
      <w:r w:rsidR="00960B44" w:rsidRPr="00D954D4">
        <w:rPr>
          <w:rFonts w:ascii="Times New Roman" w:hAnsi="Times New Roman" w:cs="Times New Roman"/>
          <w:sz w:val="24"/>
          <w:szCs w:val="24"/>
        </w:rPr>
        <w:t xml:space="preserve"> on </w:t>
      </w:r>
      <w:r w:rsidR="60CFDA6B" w:rsidRPr="00D954D4">
        <w:rPr>
          <w:rFonts w:ascii="Times New Roman" w:hAnsi="Times New Roman" w:cs="Times New Roman"/>
          <w:sz w:val="24"/>
          <w:szCs w:val="24"/>
        </w:rPr>
        <w:t>pädev asutus</w:t>
      </w:r>
      <w:r w:rsidR="00960B44" w:rsidRPr="00D954D4">
        <w:rPr>
          <w:rFonts w:ascii="Times New Roman" w:hAnsi="Times New Roman" w:cs="Times New Roman"/>
          <w:sz w:val="24"/>
          <w:szCs w:val="24"/>
        </w:rPr>
        <w:t>, kellel</w:t>
      </w:r>
      <w:r w:rsidRPr="00D954D4">
        <w:rPr>
          <w:rFonts w:ascii="Times New Roman" w:hAnsi="Times New Roman" w:cs="Times New Roman"/>
          <w:sz w:val="24"/>
          <w:szCs w:val="24"/>
        </w:rPr>
        <w:t xml:space="preserve"> on õigus </w:t>
      </w:r>
      <w:r w:rsidR="006640BF" w:rsidRPr="00D954D4">
        <w:rPr>
          <w:rFonts w:ascii="Times New Roman" w:hAnsi="Times New Roman" w:cs="Times New Roman"/>
          <w:sz w:val="24"/>
          <w:szCs w:val="24"/>
        </w:rPr>
        <w:t>te</w:t>
      </w:r>
      <w:r w:rsidR="006640BF">
        <w:rPr>
          <w:rFonts w:ascii="Times New Roman" w:hAnsi="Times New Roman" w:cs="Times New Roman"/>
          <w:sz w:val="24"/>
          <w:szCs w:val="24"/>
        </w:rPr>
        <w:t>ha</w:t>
      </w:r>
      <w:r w:rsidR="006640BF" w:rsidRPr="00D954D4">
        <w:rPr>
          <w:rFonts w:ascii="Times New Roman" w:hAnsi="Times New Roman" w:cs="Times New Roman"/>
          <w:sz w:val="24"/>
          <w:szCs w:val="24"/>
        </w:rPr>
        <w:t xml:space="preserve"> </w:t>
      </w:r>
      <w:r w:rsidR="00AC4E19" w:rsidRPr="00D954D4">
        <w:rPr>
          <w:rFonts w:ascii="Times New Roman" w:hAnsi="Times New Roman" w:cs="Times New Roman"/>
          <w:sz w:val="24"/>
          <w:szCs w:val="24"/>
        </w:rPr>
        <w:t>vastavushindamist</w:t>
      </w:r>
      <w:r w:rsidR="008B0A87" w:rsidRPr="00D954D4">
        <w:rPr>
          <w:rFonts w:ascii="Times New Roman" w:hAnsi="Times New Roman" w:cs="Times New Roman"/>
          <w:sz w:val="24"/>
          <w:szCs w:val="24"/>
        </w:rPr>
        <w:t xml:space="preserve"> </w:t>
      </w:r>
      <w:ins w:id="107" w:author="Mari Koik - JUSTDIGI" w:date="2025-09-08T18:22:00Z">
        <w:r w:rsidR="007A7E7B" w:rsidRPr="007A7E7B">
          <w:rPr>
            <w:rFonts w:ascii="Times New Roman" w:hAnsi="Times New Roman" w:cs="Times New Roman"/>
            <w:sz w:val="24"/>
            <w:szCs w:val="24"/>
          </w:rPr>
          <w:t xml:space="preserve">Euroopa Parlamendi ja nõukogu </w:t>
        </w:r>
      </w:ins>
      <w:r w:rsidR="007C0713" w:rsidRPr="00D954D4">
        <w:rPr>
          <w:rFonts w:ascii="Times New Roman" w:hAnsi="Times New Roman" w:cs="Times New Roman"/>
          <w:sz w:val="24"/>
          <w:szCs w:val="24"/>
        </w:rPr>
        <w:t xml:space="preserve">direktiivi 2010/40/EL ning </w:t>
      </w:r>
      <w:r w:rsidR="00EB5C61" w:rsidRPr="00D954D4">
        <w:rPr>
          <w:rFonts w:ascii="Times New Roman" w:hAnsi="Times New Roman" w:cs="Times New Roman"/>
          <w:sz w:val="24"/>
          <w:szCs w:val="24"/>
        </w:rPr>
        <w:t xml:space="preserve">selle </w:t>
      </w:r>
      <w:r w:rsidR="008B0A87" w:rsidRPr="00D954D4">
        <w:rPr>
          <w:rFonts w:ascii="Times New Roman" w:hAnsi="Times New Roman" w:cs="Times New Roman"/>
          <w:sz w:val="24"/>
          <w:szCs w:val="24"/>
        </w:rPr>
        <w:t>alusel</w:t>
      </w:r>
      <w:r w:rsidR="007C0713" w:rsidRPr="00D954D4">
        <w:rPr>
          <w:rFonts w:ascii="Times New Roman" w:hAnsi="Times New Roman" w:cs="Times New Roman"/>
          <w:sz w:val="24"/>
          <w:szCs w:val="24"/>
        </w:rPr>
        <w:t xml:space="preserve"> Euroopa Komisjoni vastuvõetud spetsifikatsioonide nõuete </w:t>
      </w:r>
      <w:r w:rsidR="00131987" w:rsidRPr="00D954D4">
        <w:rPr>
          <w:rFonts w:ascii="Times New Roman" w:hAnsi="Times New Roman" w:cs="Times New Roman"/>
          <w:sz w:val="24"/>
          <w:szCs w:val="24"/>
        </w:rPr>
        <w:t>täitmise üle.</w:t>
      </w:r>
    </w:p>
    <w:p w14:paraId="4FE19F8B" w14:textId="77777777" w:rsidR="0022696C" w:rsidRDefault="0022696C">
      <w:pPr>
        <w:spacing w:after="0" w:line="240" w:lineRule="auto"/>
        <w:jc w:val="both"/>
        <w:rPr>
          <w:rFonts w:ascii="Times New Roman" w:hAnsi="Times New Roman" w:cs="Times New Roman"/>
          <w:sz w:val="24"/>
          <w:szCs w:val="24"/>
        </w:rPr>
      </w:pPr>
    </w:p>
    <w:p w14:paraId="6BEC55E0" w14:textId="50DAA625" w:rsidR="00FE13F2" w:rsidRPr="004C1C33" w:rsidRDefault="0022696C" w:rsidP="000E7D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E0949">
        <w:rPr>
          <w:rFonts w:ascii="Times New Roman" w:hAnsi="Times New Roman" w:cs="Times New Roman"/>
          <w:sz w:val="24"/>
          <w:szCs w:val="24"/>
        </w:rPr>
        <w:t>10</w:t>
      </w:r>
      <w:r>
        <w:rPr>
          <w:rFonts w:ascii="Times New Roman" w:hAnsi="Times New Roman" w:cs="Times New Roman"/>
          <w:sz w:val="24"/>
          <w:szCs w:val="24"/>
        </w:rPr>
        <w:t xml:space="preserve">) </w:t>
      </w:r>
      <w:r w:rsidR="00EB5F06">
        <w:rPr>
          <w:rFonts w:ascii="Times New Roman" w:hAnsi="Times New Roman" w:cs="Times New Roman"/>
          <w:sz w:val="24"/>
          <w:szCs w:val="24"/>
        </w:rPr>
        <w:t>Kliimaministeerium ja oma pädevuse piires Transpordiamet te</w:t>
      </w:r>
      <w:r w:rsidR="00AB72AC">
        <w:rPr>
          <w:rFonts w:ascii="Times New Roman" w:hAnsi="Times New Roman" w:cs="Times New Roman"/>
          <w:sz w:val="24"/>
          <w:szCs w:val="24"/>
        </w:rPr>
        <w:t>evad</w:t>
      </w:r>
      <w:r w:rsidR="00EB5F06">
        <w:rPr>
          <w:rFonts w:ascii="Times New Roman" w:hAnsi="Times New Roman" w:cs="Times New Roman"/>
          <w:sz w:val="24"/>
          <w:szCs w:val="24"/>
        </w:rPr>
        <w:t xml:space="preserve"> prioriteetsetes valdkondades koostööd</w:t>
      </w:r>
      <w:r>
        <w:rPr>
          <w:rFonts w:ascii="Times New Roman" w:hAnsi="Times New Roman" w:cs="Times New Roman"/>
          <w:sz w:val="24"/>
          <w:szCs w:val="24"/>
        </w:rPr>
        <w:t xml:space="preserve"> </w:t>
      </w:r>
      <w:r w:rsidR="00EB5F06">
        <w:rPr>
          <w:rFonts w:ascii="Times New Roman" w:hAnsi="Times New Roman" w:cs="Times New Roman"/>
          <w:sz w:val="24"/>
          <w:szCs w:val="24"/>
        </w:rPr>
        <w:t xml:space="preserve">teiste Euroopa Liidu liikmesriikidega, </w:t>
      </w:r>
      <w:r w:rsidR="001479DD">
        <w:rPr>
          <w:rFonts w:ascii="Times New Roman" w:hAnsi="Times New Roman" w:cs="Times New Roman"/>
          <w:sz w:val="24"/>
          <w:szCs w:val="24"/>
        </w:rPr>
        <w:t>vajaduse</w:t>
      </w:r>
      <w:r w:rsidR="00EA4056">
        <w:rPr>
          <w:rFonts w:ascii="Times New Roman" w:hAnsi="Times New Roman" w:cs="Times New Roman"/>
          <w:sz w:val="24"/>
          <w:szCs w:val="24"/>
        </w:rPr>
        <w:t xml:space="preserve"> korra</w:t>
      </w:r>
      <w:r w:rsidR="001479DD">
        <w:rPr>
          <w:rFonts w:ascii="Times New Roman" w:hAnsi="Times New Roman" w:cs="Times New Roman"/>
          <w:sz w:val="24"/>
          <w:szCs w:val="24"/>
        </w:rPr>
        <w:t>l ka</w:t>
      </w:r>
      <w:r w:rsidR="00EB5F06">
        <w:rPr>
          <w:rFonts w:ascii="Times New Roman" w:hAnsi="Times New Roman" w:cs="Times New Roman"/>
          <w:sz w:val="24"/>
          <w:szCs w:val="24"/>
        </w:rPr>
        <w:t xml:space="preserve"> asjaomaste </w:t>
      </w:r>
      <w:r>
        <w:rPr>
          <w:rFonts w:ascii="Times New Roman" w:hAnsi="Times New Roman" w:cs="Times New Roman"/>
          <w:sz w:val="24"/>
          <w:szCs w:val="24"/>
        </w:rPr>
        <w:t>sidusrühmadega</w:t>
      </w:r>
      <w:r w:rsidR="001479DD">
        <w:rPr>
          <w:rFonts w:ascii="Times New Roman" w:hAnsi="Times New Roman" w:cs="Times New Roman"/>
          <w:sz w:val="24"/>
          <w:szCs w:val="24"/>
        </w:rPr>
        <w:t>.</w:t>
      </w:r>
      <w:r w:rsidR="00D647BC">
        <w:rPr>
          <w:rFonts w:ascii="Times New Roman" w:hAnsi="Times New Roman" w:cs="Times New Roman"/>
          <w:sz w:val="24"/>
          <w:szCs w:val="24"/>
        </w:rPr>
        <w:t xml:space="preserve"> Koostööd tehakse asjakohasel juhul enne Euroopa Komisjoni poolt </w:t>
      </w:r>
      <w:ins w:id="108" w:author="Mari Koik - JUSTDIGI" w:date="2025-09-08T18:22:00Z">
        <w:r w:rsidR="00241B98" w:rsidRPr="00241B98">
          <w:rPr>
            <w:rFonts w:ascii="Times New Roman" w:hAnsi="Times New Roman" w:cs="Times New Roman"/>
            <w:sz w:val="24"/>
            <w:szCs w:val="24"/>
          </w:rPr>
          <w:t xml:space="preserve">Euroopa Parlamendi ja nõukogu </w:t>
        </w:r>
      </w:ins>
      <w:r w:rsidR="00D647BC">
        <w:rPr>
          <w:rFonts w:ascii="Times New Roman" w:hAnsi="Times New Roman" w:cs="Times New Roman"/>
          <w:sz w:val="24"/>
          <w:szCs w:val="24"/>
        </w:rPr>
        <w:t xml:space="preserve">direktiivi 2010/40/EL alusel nendes valdkondades spetsifikatsioonide </w:t>
      </w:r>
      <w:commentRangeStart w:id="109"/>
      <w:r w:rsidR="00D647BC">
        <w:rPr>
          <w:rFonts w:ascii="Times New Roman" w:hAnsi="Times New Roman" w:cs="Times New Roman"/>
          <w:sz w:val="24"/>
          <w:szCs w:val="24"/>
        </w:rPr>
        <w:t>vastu</w:t>
      </w:r>
      <w:del w:id="110" w:author="Mari Koik - JUSTDIGI" w:date="2025-09-08T19:07:00Z" w16du:dateUtc="2025-09-08T16:07:00Z">
        <w:r w:rsidR="00D647BC" w:rsidDel="00BC3E14">
          <w:rPr>
            <w:rFonts w:ascii="Times New Roman" w:hAnsi="Times New Roman" w:cs="Times New Roman"/>
            <w:sz w:val="24"/>
            <w:szCs w:val="24"/>
          </w:rPr>
          <w:delText xml:space="preserve"> </w:delText>
        </w:r>
      </w:del>
      <w:r w:rsidR="00D647BC">
        <w:rPr>
          <w:rFonts w:ascii="Times New Roman" w:hAnsi="Times New Roman" w:cs="Times New Roman"/>
          <w:sz w:val="24"/>
          <w:szCs w:val="24"/>
        </w:rPr>
        <w:t>võtmist</w:t>
      </w:r>
      <w:commentRangeEnd w:id="109"/>
      <w:r w:rsidR="00566E85">
        <w:rPr>
          <w:rStyle w:val="Kommentaariviide"/>
        </w:rPr>
        <w:commentReference w:id="109"/>
      </w:r>
      <w:r w:rsidR="00D647BC">
        <w:rPr>
          <w:rFonts w:ascii="Times New Roman" w:hAnsi="Times New Roman" w:cs="Times New Roman"/>
          <w:sz w:val="24"/>
          <w:szCs w:val="24"/>
        </w:rPr>
        <w:t xml:space="preserve"> </w:t>
      </w:r>
      <w:r w:rsidR="006640BF">
        <w:rPr>
          <w:rFonts w:ascii="Times New Roman" w:hAnsi="Times New Roman" w:cs="Times New Roman"/>
          <w:sz w:val="24"/>
          <w:szCs w:val="24"/>
        </w:rPr>
        <w:t>ning</w:t>
      </w:r>
      <w:r w:rsidR="00D647BC">
        <w:rPr>
          <w:rFonts w:ascii="Times New Roman" w:hAnsi="Times New Roman" w:cs="Times New Roman"/>
          <w:sz w:val="24"/>
          <w:szCs w:val="24"/>
        </w:rPr>
        <w:t xml:space="preserve"> </w:t>
      </w:r>
      <w:r w:rsidR="006640BF">
        <w:rPr>
          <w:rFonts w:ascii="Times New Roman" w:hAnsi="Times New Roman" w:cs="Times New Roman"/>
          <w:sz w:val="24"/>
          <w:szCs w:val="24"/>
        </w:rPr>
        <w:t xml:space="preserve">selle </w:t>
      </w:r>
      <w:r w:rsidR="00D647BC">
        <w:rPr>
          <w:rFonts w:ascii="Times New Roman" w:hAnsi="Times New Roman" w:cs="Times New Roman"/>
          <w:sz w:val="24"/>
          <w:szCs w:val="24"/>
        </w:rPr>
        <w:t>jär</w:t>
      </w:r>
      <w:r w:rsidR="00EA4056">
        <w:rPr>
          <w:rFonts w:ascii="Times New Roman" w:hAnsi="Times New Roman" w:cs="Times New Roman"/>
          <w:sz w:val="24"/>
          <w:szCs w:val="24"/>
        </w:rPr>
        <w:t xml:space="preserve">el </w:t>
      </w:r>
      <w:ins w:id="111" w:author="Mari Koik - JUSTDIGI" w:date="2025-09-08T18:32:00Z" w16du:dateUtc="2025-09-08T15:32:00Z">
        <w:r w:rsidR="00347873">
          <w:rPr>
            <w:rFonts w:ascii="Times New Roman" w:hAnsi="Times New Roman" w:cs="Times New Roman"/>
            <w:sz w:val="24"/>
            <w:szCs w:val="24"/>
          </w:rPr>
          <w:t>sam</w:t>
        </w:r>
      </w:ins>
      <w:ins w:id="112" w:author="Mari Koik - JUSTDIGI" w:date="2025-09-08T18:33:00Z" w16du:dateUtc="2025-09-08T15:33:00Z">
        <w:r w:rsidR="00347873">
          <w:rPr>
            <w:rFonts w:ascii="Times New Roman" w:hAnsi="Times New Roman" w:cs="Times New Roman"/>
            <w:sz w:val="24"/>
            <w:szCs w:val="24"/>
          </w:rPr>
          <w:t xml:space="preserve">a </w:t>
        </w:r>
      </w:ins>
      <w:r w:rsidR="00D647BC">
        <w:rPr>
          <w:rFonts w:ascii="Times New Roman" w:hAnsi="Times New Roman" w:cs="Times New Roman"/>
          <w:sz w:val="24"/>
          <w:szCs w:val="24"/>
        </w:rPr>
        <w:t xml:space="preserve">direktiivi </w:t>
      </w:r>
      <w:del w:id="113" w:author="Mari Koik - JUSTDIGI" w:date="2025-09-08T18:33:00Z" w16du:dateUtc="2025-09-08T15:33:00Z">
        <w:r w:rsidR="00D647BC" w:rsidDel="00347873">
          <w:rPr>
            <w:rFonts w:ascii="Times New Roman" w:hAnsi="Times New Roman" w:cs="Times New Roman"/>
            <w:sz w:val="24"/>
            <w:szCs w:val="24"/>
          </w:rPr>
          <w:delText xml:space="preserve">2010/40/EL </w:delText>
        </w:r>
      </w:del>
      <w:r w:rsidR="00D647BC">
        <w:rPr>
          <w:rFonts w:ascii="Times New Roman" w:hAnsi="Times New Roman" w:cs="Times New Roman"/>
          <w:sz w:val="24"/>
          <w:szCs w:val="24"/>
        </w:rPr>
        <w:t>artikli 5 lõikes 3 nimetatud viisil ja valdkondades.</w:t>
      </w:r>
      <w:r w:rsidR="000E7D4E">
        <w:rPr>
          <w:rFonts w:ascii="Times New Roman" w:hAnsi="Times New Roman" w:cs="Times New Roman"/>
          <w:sz w:val="24"/>
          <w:szCs w:val="24"/>
        </w:rPr>
        <w:t>“;</w:t>
      </w:r>
    </w:p>
    <w:p w14:paraId="4F09578B" w14:textId="77777777" w:rsidR="004C1C33" w:rsidRPr="004C1C33" w:rsidRDefault="004C1C33" w:rsidP="000E7D4E">
      <w:pPr>
        <w:spacing w:after="0" w:line="240" w:lineRule="auto"/>
        <w:jc w:val="both"/>
        <w:rPr>
          <w:rFonts w:ascii="Times New Roman" w:hAnsi="Times New Roman" w:cs="Times New Roman"/>
          <w:sz w:val="24"/>
          <w:szCs w:val="24"/>
        </w:rPr>
      </w:pPr>
    </w:p>
    <w:p w14:paraId="156FF6F6" w14:textId="3034752F" w:rsidR="002D4CBF" w:rsidRPr="004C1C33" w:rsidRDefault="004C1C33" w:rsidP="000E7D4E">
      <w:pPr>
        <w:spacing w:after="0" w:line="240" w:lineRule="auto"/>
        <w:jc w:val="both"/>
        <w:rPr>
          <w:rFonts w:ascii="Times New Roman" w:hAnsi="Times New Roman" w:cs="Times New Roman"/>
          <w:sz w:val="24"/>
          <w:szCs w:val="24"/>
        </w:rPr>
      </w:pPr>
      <w:commentRangeStart w:id="114"/>
      <w:r w:rsidRPr="7DC07C57">
        <w:rPr>
          <w:rFonts w:ascii="Times New Roman" w:hAnsi="Times New Roman" w:cs="Times New Roman"/>
          <w:b/>
          <w:bCs/>
          <w:sz w:val="24"/>
          <w:szCs w:val="24"/>
        </w:rPr>
        <w:t>4</w:t>
      </w:r>
      <w:commentRangeEnd w:id="114"/>
      <w:r>
        <w:commentReference w:id="114"/>
      </w:r>
      <w:r w:rsidR="00FE13F2" w:rsidRPr="7DC07C57">
        <w:rPr>
          <w:rFonts w:ascii="Times New Roman" w:hAnsi="Times New Roman" w:cs="Times New Roman"/>
          <w:b/>
          <w:bCs/>
          <w:sz w:val="24"/>
          <w:szCs w:val="24"/>
        </w:rPr>
        <w:t>)</w:t>
      </w:r>
      <w:r w:rsidR="00FE13F2" w:rsidRPr="7DC07C57">
        <w:rPr>
          <w:rFonts w:ascii="Times New Roman" w:hAnsi="Times New Roman" w:cs="Times New Roman"/>
          <w:sz w:val="24"/>
          <w:szCs w:val="24"/>
        </w:rPr>
        <w:t xml:space="preserve"> </w:t>
      </w:r>
      <w:commentRangeStart w:id="115"/>
      <w:r w:rsidR="002D4CBF" w:rsidRPr="7DC07C57">
        <w:rPr>
          <w:rFonts w:ascii="Times New Roman" w:hAnsi="Times New Roman" w:cs="Times New Roman"/>
          <w:sz w:val="24"/>
          <w:szCs w:val="24"/>
        </w:rPr>
        <w:t xml:space="preserve">seaduse </w:t>
      </w:r>
      <w:r w:rsidR="00EB5C61" w:rsidRPr="7DC07C57">
        <w:rPr>
          <w:rFonts w:ascii="Times New Roman" w:hAnsi="Times New Roman" w:cs="Times New Roman"/>
          <w:sz w:val="24"/>
          <w:szCs w:val="24"/>
        </w:rPr>
        <w:t>normitehnilis</w:t>
      </w:r>
      <w:r w:rsidR="00EA4056" w:rsidRPr="7DC07C57">
        <w:rPr>
          <w:rFonts w:ascii="Times New Roman" w:hAnsi="Times New Roman" w:cs="Times New Roman"/>
          <w:sz w:val="24"/>
          <w:szCs w:val="24"/>
        </w:rPr>
        <w:t>t</w:t>
      </w:r>
      <w:r w:rsidR="00EB5C61" w:rsidRPr="7DC07C57">
        <w:rPr>
          <w:rFonts w:ascii="Times New Roman" w:hAnsi="Times New Roman" w:cs="Times New Roman"/>
          <w:sz w:val="24"/>
          <w:szCs w:val="24"/>
        </w:rPr>
        <w:t xml:space="preserve"> </w:t>
      </w:r>
      <w:r w:rsidR="002D4CBF" w:rsidRPr="7DC07C57">
        <w:rPr>
          <w:rFonts w:ascii="Times New Roman" w:hAnsi="Times New Roman" w:cs="Times New Roman"/>
          <w:sz w:val="24"/>
          <w:szCs w:val="24"/>
        </w:rPr>
        <w:t>märkus</w:t>
      </w:r>
      <w:r w:rsidR="00EA4056" w:rsidRPr="7DC07C57">
        <w:rPr>
          <w:rFonts w:ascii="Times New Roman" w:hAnsi="Times New Roman" w:cs="Times New Roman"/>
          <w:sz w:val="24"/>
          <w:szCs w:val="24"/>
        </w:rPr>
        <w:t>t</w:t>
      </w:r>
      <w:r w:rsidR="002D4CBF" w:rsidRPr="7DC07C57">
        <w:rPr>
          <w:rFonts w:ascii="Times New Roman" w:hAnsi="Times New Roman" w:cs="Times New Roman"/>
          <w:sz w:val="24"/>
          <w:szCs w:val="24"/>
        </w:rPr>
        <w:t xml:space="preserve"> </w:t>
      </w:r>
      <w:r w:rsidR="003A6F05" w:rsidRPr="7DC07C57">
        <w:rPr>
          <w:rFonts w:ascii="Times New Roman" w:hAnsi="Times New Roman" w:cs="Times New Roman"/>
          <w:sz w:val="24"/>
          <w:szCs w:val="24"/>
        </w:rPr>
        <w:t>täiendatakse</w:t>
      </w:r>
      <w:r w:rsidR="00EB5C61" w:rsidRPr="7DC07C57">
        <w:rPr>
          <w:rFonts w:ascii="Times New Roman" w:hAnsi="Times New Roman" w:cs="Times New Roman"/>
          <w:sz w:val="24"/>
          <w:szCs w:val="24"/>
        </w:rPr>
        <w:t xml:space="preserve"> </w:t>
      </w:r>
      <w:r w:rsidR="002D4CBF" w:rsidRPr="7DC07C57">
        <w:rPr>
          <w:rFonts w:ascii="Times New Roman" w:hAnsi="Times New Roman" w:cs="Times New Roman"/>
          <w:sz w:val="24"/>
          <w:szCs w:val="24"/>
        </w:rPr>
        <w:t>tekstiosa</w:t>
      </w:r>
      <w:r w:rsidR="003A6F05" w:rsidRPr="7DC07C57">
        <w:rPr>
          <w:rFonts w:ascii="Times New Roman" w:hAnsi="Times New Roman" w:cs="Times New Roman"/>
          <w:sz w:val="24"/>
          <w:szCs w:val="24"/>
        </w:rPr>
        <w:t>ga</w:t>
      </w:r>
      <w:r w:rsidR="00EB5C61" w:rsidRPr="7DC07C57">
        <w:rPr>
          <w:rFonts w:ascii="Times New Roman" w:hAnsi="Times New Roman" w:cs="Times New Roman"/>
          <w:sz w:val="24"/>
          <w:szCs w:val="24"/>
        </w:rPr>
        <w:t xml:space="preserve"> „muudetud direktiiviga</w:t>
      </w:r>
      <w:r w:rsidR="006640BF" w:rsidRPr="7DC07C57">
        <w:rPr>
          <w:rFonts w:ascii="Times New Roman" w:hAnsi="Times New Roman" w:cs="Times New Roman"/>
          <w:sz w:val="24"/>
          <w:szCs w:val="24"/>
        </w:rPr>
        <w:t xml:space="preserve"> </w:t>
      </w:r>
      <w:r w:rsidR="002523B4" w:rsidRPr="7DC07C57">
        <w:rPr>
          <w:rFonts w:ascii="Times New Roman" w:hAnsi="Times New Roman" w:cs="Times New Roman"/>
          <w:sz w:val="24"/>
          <w:szCs w:val="24"/>
        </w:rPr>
        <w:t>2023/2661/EL</w:t>
      </w:r>
      <w:r w:rsidR="00EB5C61" w:rsidRPr="7DC07C57">
        <w:rPr>
          <w:rFonts w:ascii="Times New Roman" w:hAnsi="Times New Roman" w:cs="Times New Roman"/>
          <w:sz w:val="24"/>
          <w:szCs w:val="24"/>
        </w:rPr>
        <w:t xml:space="preserve"> </w:t>
      </w:r>
      <w:r w:rsidR="002523B4" w:rsidRPr="7DC07C57">
        <w:rPr>
          <w:rFonts w:ascii="Times New Roman" w:hAnsi="Times New Roman" w:cs="Times New Roman"/>
          <w:sz w:val="24"/>
          <w:szCs w:val="24"/>
        </w:rPr>
        <w:t>(ELT L, 30.11.2023</w:t>
      </w:r>
      <w:del w:id="116" w:author="Kärt Voor - JUSTDIGI" w:date="2025-09-15T16:00:00Z" w16du:dateUtc="2025-09-15T13:00:00Z">
        <w:r w:rsidR="002523B4" w:rsidRPr="7DC07C57" w:rsidDel="001B37CE">
          <w:rPr>
            <w:rFonts w:ascii="Times New Roman" w:hAnsi="Times New Roman" w:cs="Times New Roman"/>
            <w:sz w:val="24"/>
            <w:szCs w:val="24"/>
          </w:rPr>
          <w:delText xml:space="preserve">, </w:delText>
        </w:r>
        <w:commentRangeStart w:id="117"/>
        <w:r w:rsidR="002523B4" w:rsidRPr="7DC07C57" w:rsidDel="001B37CE">
          <w:rPr>
            <w:rFonts w:ascii="Times New Roman" w:hAnsi="Times New Roman" w:cs="Times New Roman"/>
            <w:sz w:val="24"/>
            <w:szCs w:val="24"/>
          </w:rPr>
          <w:delText>lk 1</w:delText>
        </w:r>
        <w:r w:rsidRPr="7DC07C57" w:rsidDel="001B37CE">
          <w:rPr>
            <w:rFonts w:ascii="Times New Roman" w:hAnsi="Times New Roman" w:cs="Times New Roman"/>
            <w:sz w:val="24"/>
            <w:szCs w:val="24"/>
          </w:rPr>
          <w:delText>–</w:delText>
        </w:r>
        <w:r w:rsidR="002523B4" w:rsidRPr="7DC07C57" w:rsidDel="001B37CE">
          <w:rPr>
            <w:rFonts w:ascii="Times New Roman" w:hAnsi="Times New Roman" w:cs="Times New Roman"/>
            <w:sz w:val="24"/>
            <w:szCs w:val="24"/>
          </w:rPr>
          <w:delText>29</w:delText>
        </w:r>
      </w:del>
      <w:r w:rsidR="002523B4" w:rsidRPr="7DC07C57">
        <w:rPr>
          <w:rFonts w:ascii="Times New Roman" w:hAnsi="Times New Roman" w:cs="Times New Roman"/>
          <w:sz w:val="24"/>
          <w:szCs w:val="24"/>
        </w:rPr>
        <w:t>)“</w:t>
      </w:r>
      <w:r w:rsidRPr="7DC07C57">
        <w:rPr>
          <w:rFonts w:ascii="Times New Roman" w:hAnsi="Times New Roman" w:cs="Times New Roman"/>
          <w:sz w:val="24"/>
          <w:szCs w:val="24"/>
        </w:rPr>
        <w:t>.</w:t>
      </w:r>
      <w:commentRangeEnd w:id="115"/>
      <w:r>
        <w:commentReference w:id="115"/>
      </w:r>
      <w:commentRangeEnd w:id="117"/>
      <w:r w:rsidR="001B37CE">
        <w:rPr>
          <w:rStyle w:val="Kommentaariviide"/>
        </w:rPr>
        <w:commentReference w:id="117"/>
      </w:r>
    </w:p>
    <w:p w14:paraId="06A9EF98" w14:textId="682CAAF7" w:rsidR="4B6FB24A" w:rsidRPr="004C1C33" w:rsidRDefault="4B6FB24A" w:rsidP="000E7D4E">
      <w:pPr>
        <w:spacing w:after="0" w:line="240" w:lineRule="auto"/>
        <w:jc w:val="both"/>
        <w:rPr>
          <w:rFonts w:ascii="Times New Roman" w:hAnsi="Times New Roman" w:cs="Times New Roman"/>
          <w:sz w:val="24"/>
          <w:szCs w:val="24"/>
        </w:rPr>
      </w:pPr>
    </w:p>
    <w:p w14:paraId="635BBF79" w14:textId="327C6658" w:rsidR="00764ED0" w:rsidRPr="004C1C33" w:rsidRDefault="0D61A48D" w:rsidP="000E7D4E">
      <w:pPr>
        <w:spacing w:after="0" w:line="240" w:lineRule="auto"/>
        <w:jc w:val="both"/>
        <w:rPr>
          <w:rFonts w:ascii="Times New Roman" w:hAnsi="Times New Roman" w:cs="Times New Roman"/>
          <w:b/>
          <w:bCs/>
          <w:sz w:val="24"/>
          <w:szCs w:val="24"/>
        </w:rPr>
      </w:pPr>
      <w:r w:rsidRPr="004C1C33">
        <w:rPr>
          <w:rFonts w:ascii="Times New Roman" w:hAnsi="Times New Roman" w:cs="Times New Roman"/>
          <w:b/>
          <w:bCs/>
          <w:sz w:val="24"/>
          <w:szCs w:val="24"/>
        </w:rPr>
        <w:t xml:space="preserve">§ </w:t>
      </w:r>
      <w:r w:rsidR="6F6C0480" w:rsidRPr="004C1C33">
        <w:rPr>
          <w:rFonts w:ascii="Times New Roman" w:hAnsi="Times New Roman" w:cs="Times New Roman"/>
          <w:b/>
          <w:bCs/>
          <w:sz w:val="24"/>
          <w:szCs w:val="24"/>
        </w:rPr>
        <w:t>2</w:t>
      </w:r>
      <w:r w:rsidRPr="004C1C33">
        <w:rPr>
          <w:rFonts w:ascii="Times New Roman" w:hAnsi="Times New Roman" w:cs="Times New Roman"/>
          <w:b/>
          <w:bCs/>
          <w:sz w:val="24"/>
          <w:szCs w:val="24"/>
        </w:rPr>
        <w:t xml:space="preserve">. </w:t>
      </w:r>
      <w:r w:rsidR="41928FBF" w:rsidRPr="004C1C33">
        <w:rPr>
          <w:rFonts w:ascii="Times New Roman" w:hAnsi="Times New Roman" w:cs="Times New Roman"/>
          <w:b/>
          <w:bCs/>
          <w:sz w:val="24"/>
          <w:szCs w:val="24"/>
        </w:rPr>
        <w:t>Seaduse jõustumine</w:t>
      </w:r>
    </w:p>
    <w:p w14:paraId="03FFF714" w14:textId="77777777" w:rsidR="004C1C33" w:rsidRDefault="004C1C33" w:rsidP="004C1C33">
      <w:pPr>
        <w:spacing w:after="0" w:line="240" w:lineRule="auto"/>
        <w:jc w:val="both"/>
        <w:rPr>
          <w:rFonts w:ascii="Times New Roman" w:hAnsi="Times New Roman" w:cs="Times New Roman"/>
          <w:sz w:val="24"/>
          <w:szCs w:val="24"/>
        </w:rPr>
      </w:pPr>
    </w:p>
    <w:p w14:paraId="05FA3D2E" w14:textId="40108697" w:rsidR="666A400C" w:rsidRPr="004C1C33" w:rsidRDefault="4880A5A7" w:rsidP="000E7D4E">
      <w:pPr>
        <w:spacing w:after="0" w:line="240" w:lineRule="auto"/>
        <w:jc w:val="both"/>
        <w:rPr>
          <w:rFonts w:ascii="Times New Roman" w:hAnsi="Times New Roman" w:cs="Times New Roman"/>
          <w:b/>
          <w:bCs/>
          <w:sz w:val="24"/>
          <w:szCs w:val="24"/>
        </w:rPr>
      </w:pPr>
      <w:r w:rsidRPr="004C1C33">
        <w:rPr>
          <w:rFonts w:ascii="Times New Roman" w:hAnsi="Times New Roman" w:cs="Times New Roman"/>
          <w:sz w:val="24"/>
          <w:szCs w:val="24"/>
        </w:rPr>
        <w:t>Käesolev seadus jõustub</w:t>
      </w:r>
      <w:r w:rsidR="002F27BA">
        <w:rPr>
          <w:rFonts w:ascii="Times New Roman" w:hAnsi="Times New Roman" w:cs="Times New Roman"/>
          <w:sz w:val="24"/>
          <w:szCs w:val="24"/>
        </w:rPr>
        <w:t xml:space="preserve"> 2025</w:t>
      </w:r>
      <w:r w:rsidR="00E62EFC">
        <w:rPr>
          <w:rFonts w:ascii="Times New Roman" w:hAnsi="Times New Roman" w:cs="Times New Roman"/>
          <w:sz w:val="24"/>
          <w:szCs w:val="24"/>
        </w:rPr>
        <w:t>. aasta 21. detsembril</w:t>
      </w:r>
      <w:r w:rsidR="002F27BA">
        <w:rPr>
          <w:rFonts w:ascii="Times New Roman" w:hAnsi="Times New Roman" w:cs="Times New Roman"/>
          <w:sz w:val="24"/>
          <w:szCs w:val="24"/>
        </w:rPr>
        <w:t>.</w:t>
      </w:r>
    </w:p>
    <w:p w14:paraId="238C2E74" w14:textId="77777777" w:rsidR="00764ED0" w:rsidRDefault="00764ED0" w:rsidP="004C1C33">
      <w:pPr>
        <w:spacing w:after="0" w:line="240" w:lineRule="auto"/>
        <w:rPr>
          <w:rFonts w:ascii="Times New Roman" w:hAnsi="Times New Roman" w:cs="Times New Roman"/>
          <w:color w:val="FF0000"/>
          <w:sz w:val="24"/>
          <w:szCs w:val="24"/>
        </w:rPr>
      </w:pPr>
    </w:p>
    <w:p w14:paraId="53C6188B" w14:textId="77777777" w:rsidR="004C1C33" w:rsidRDefault="004C1C33" w:rsidP="004C1C33">
      <w:pPr>
        <w:spacing w:after="0" w:line="240" w:lineRule="auto"/>
        <w:rPr>
          <w:rFonts w:ascii="Times New Roman" w:hAnsi="Times New Roman" w:cs="Times New Roman"/>
          <w:color w:val="FF0000"/>
          <w:sz w:val="24"/>
          <w:szCs w:val="24"/>
        </w:rPr>
      </w:pPr>
    </w:p>
    <w:p w14:paraId="266DAE75" w14:textId="77777777" w:rsidR="004C1C33" w:rsidRDefault="004C1C33" w:rsidP="004C1C33">
      <w:pPr>
        <w:spacing w:after="0" w:line="240" w:lineRule="auto"/>
        <w:rPr>
          <w:rFonts w:ascii="Times New Roman" w:hAnsi="Times New Roman" w:cs="Times New Roman"/>
          <w:color w:val="FF0000"/>
          <w:sz w:val="24"/>
          <w:szCs w:val="24"/>
        </w:rPr>
      </w:pPr>
    </w:p>
    <w:p w14:paraId="6DBEF802" w14:textId="77777777" w:rsidR="004C1C33" w:rsidRPr="004C1C33" w:rsidRDefault="004C1C33" w:rsidP="000E7D4E">
      <w:pPr>
        <w:spacing w:after="0" w:line="240" w:lineRule="auto"/>
        <w:rPr>
          <w:rFonts w:ascii="Times New Roman" w:hAnsi="Times New Roman" w:cs="Times New Roman"/>
          <w:color w:val="FF0000"/>
          <w:sz w:val="24"/>
          <w:szCs w:val="24"/>
        </w:rPr>
      </w:pPr>
    </w:p>
    <w:p w14:paraId="15E68D2F" w14:textId="7777777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 xml:space="preserve">Lauri </w:t>
      </w:r>
      <w:proofErr w:type="spellStart"/>
      <w:r w:rsidRPr="004C1C33">
        <w:rPr>
          <w:rFonts w:ascii="Times New Roman" w:hAnsi="Times New Roman" w:cs="Times New Roman"/>
          <w:sz w:val="24"/>
          <w:szCs w:val="24"/>
        </w:rPr>
        <w:t>Hussar</w:t>
      </w:r>
      <w:proofErr w:type="spellEnd"/>
    </w:p>
    <w:p w14:paraId="48C2FAB2" w14:textId="7777777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Riigikogu esimees</w:t>
      </w:r>
    </w:p>
    <w:p w14:paraId="7B186876" w14:textId="1A9CC4BC"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Tallinn, …. ……. 202</w:t>
      </w:r>
      <w:r w:rsidR="00FE13F2" w:rsidRPr="004C1C33">
        <w:rPr>
          <w:rFonts w:ascii="Times New Roman" w:hAnsi="Times New Roman" w:cs="Times New Roman"/>
          <w:sz w:val="24"/>
          <w:szCs w:val="24"/>
        </w:rPr>
        <w:t>5</w:t>
      </w:r>
    </w:p>
    <w:p w14:paraId="726C62FC" w14:textId="79773C2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___________________________________________________________________________</w:t>
      </w:r>
    </w:p>
    <w:p w14:paraId="431E61F2" w14:textId="7777777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Algatab Vabariigi Valitsus</w:t>
      </w:r>
    </w:p>
    <w:p w14:paraId="6AA2875C" w14:textId="44AA0F98" w:rsidR="00B83E70"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Tallinn, …. ……. 202</w:t>
      </w:r>
      <w:r w:rsidR="00FE13F2" w:rsidRPr="004C1C33">
        <w:rPr>
          <w:rFonts w:ascii="Times New Roman" w:hAnsi="Times New Roman" w:cs="Times New Roman"/>
          <w:sz w:val="24"/>
          <w:szCs w:val="24"/>
        </w:rPr>
        <w:t>5</w:t>
      </w:r>
    </w:p>
    <w:sectPr w:rsidR="00B83E70" w:rsidRPr="004C1C33" w:rsidSect="007A3250">
      <w:footerReference w:type="default" r:id="rId14"/>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ri Koik - JUSTDIGI" w:date="2025-09-08T18:06:00Z" w:initials="MK">
    <w:p w14:paraId="6E3C431F" w14:textId="77777777" w:rsidR="00DD7F53" w:rsidRDefault="00DD7F53" w:rsidP="00DD7F53">
      <w:pPr>
        <w:pStyle w:val="Kommentaaritekst"/>
      </w:pPr>
      <w:r>
        <w:rPr>
          <w:rStyle w:val="Kommentaariviide"/>
        </w:rPr>
        <w:annotationRef/>
      </w:r>
      <w:r>
        <w:t>Nii on ka direktiivis. Sõna "koosvõimeline" ei tähenda eesti keeles midagi.</w:t>
      </w:r>
    </w:p>
  </w:comment>
  <w:comment w:id="4" w:author="Mari Koik - JUSTDIGI" w:date="2025-09-08T18:55:00Z" w:initials="MK">
    <w:p w14:paraId="76D718B0" w14:textId="77777777" w:rsidR="006F6AB2" w:rsidRDefault="006F6AB2" w:rsidP="006F6AB2">
      <w:pPr>
        <w:pStyle w:val="Kommentaaritekst"/>
      </w:pPr>
      <w:r>
        <w:rPr>
          <w:rStyle w:val="Kommentaariviide"/>
        </w:rPr>
        <w:annotationRef/>
      </w:r>
      <w:r>
        <w:t>Piisab ainsusest.</w:t>
      </w:r>
    </w:p>
  </w:comment>
  <w:comment w:id="17" w:author="Mari Koik - JUSTDIGI" w:date="2025-09-08T14:08:00Z" w:initials="MK">
    <w:p w14:paraId="7182BE58" w14:textId="44EE3EC7" w:rsidR="006A0552" w:rsidRDefault="0065760C" w:rsidP="006A0552">
      <w:pPr>
        <w:pStyle w:val="Kommentaaritekst"/>
      </w:pPr>
      <w:r>
        <w:rPr>
          <w:rStyle w:val="Kommentaariviide"/>
        </w:rPr>
        <w:annotationRef/>
      </w:r>
      <w:r w:rsidR="006A0552">
        <w:t xml:space="preserve">Peaks olema öeldud, </w:t>
      </w:r>
      <w:r w:rsidR="006A0552">
        <w:rPr>
          <w:u w:val="single"/>
        </w:rPr>
        <w:t>mille</w:t>
      </w:r>
      <w:r w:rsidR="006A0552">
        <w:t xml:space="preserve"> kasutajatest on juttu. Kui süsteemi, siis tuleks lisada "selle": </w:t>
      </w:r>
      <w:r w:rsidR="006A0552">
        <w:rPr>
          <w:i/>
          <w:iCs/>
        </w:rPr>
        <w:t xml:space="preserve">võimaldab </w:t>
      </w:r>
      <w:r w:rsidR="006A0552">
        <w:rPr>
          <w:i/>
          <w:iCs/>
          <w:u w:val="single"/>
        </w:rPr>
        <w:t>selle</w:t>
      </w:r>
      <w:r w:rsidR="006A0552">
        <w:rPr>
          <w:i/>
          <w:iCs/>
        </w:rPr>
        <w:t xml:space="preserve"> kasutajatel</w:t>
      </w:r>
      <w:r w:rsidR="006A0552">
        <w:t>.</w:t>
      </w:r>
    </w:p>
  </w:comment>
  <w:comment w:id="20" w:author="Mari Koik - JUSTDIGI" w:date="2025-09-08T17:37:00Z" w:initials="MK">
    <w:p w14:paraId="49520BA8" w14:textId="77777777" w:rsidR="003B120E" w:rsidRDefault="00722EE4" w:rsidP="003B120E">
      <w:pPr>
        <w:pStyle w:val="Kommentaaritekst"/>
      </w:pPr>
      <w:r>
        <w:rPr>
          <w:rStyle w:val="Kommentaariviide"/>
        </w:rPr>
        <w:annotationRef/>
      </w:r>
      <w:r w:rsidR="003B120E">
        <w:t>Kas see on vajalik? Kui jah, võiks ümber sõnastada, sest praeguse sõnastuse stiil ei klapi hästi seaduse stiiliga. Nt: .. v</w:t>
      </w:r>
      <w:r w:rsidR="003B120E">
        <w:rPr>
          <w:i/>
          <w:iCs/>
        </w:rPr>
        <w:t xml:space="preserve">õimaldab kasutajatel suhelda ja teha koostööd turvatud ja usaldusväärsete sõnumite teel, </w:t>
      </w:r>
      <w:r w:rsidR="003B120E">
        <w:rPr>
          <w:i/>
          <w:iCs/>
          <w:u w:val="single"/>
        </w:rPr>
        <w:t>sealhulgas tundmatu kasutajaga,</w:t>
      </w:r>
      <w:r w:rsidR="003B120E">
        <w:rPr>
          <w:i/>
          <w:iCs/>
        </w:rPr>
        <w:t xml:space="preserve"> </w:t>
      </w:r>
      <w:r w:rsidR="003B120E">
        <w:rPr>
          <w:i/>
          <w:iCs/>
          <w:u w:val="single"/>
        </w:rPr>
        <w:t>kedagi diskrimineerimata.</w:t>
      </w:r>
      <w:r w:rsidR="003B120E">
        <w:t xml:space="preserve"> Vms. Lause lõpuosa võiks sõnastada "kedagi diskrimineerimata", sest see on ladusam ja seda kasutatakse juba kehtivas LS-is.</w:t>
      </w:r>
    </w:p>
  </w:comment>
  <w:comment w:id="0" w:author="Kärt Voor - JUSTDIGI" w:date="2025-09-15T15:27:00Z" w:initials="KJ">
    <w:p w14:paraId="237337B2" w14:textId="2BA79EE3" w:rsidR="001B37CE" w:rsidRDefault="001B37CE">
      <w:r>
        <w:annotationRef/>
      </w:r>
      <w:r w:rsidRPr="09B999D6">
        <w:t>EN § 1 p-de 1 ja 2 asukohad tuleb vahetada, sest tulevane lg 1(1) peab olema enne lg-t 2.</w:t>
      </w:r>
    </w:p>
  </w:comment>
  <w:comment w:id="36" w:author="Mari Koik - JUSTDIGI" w:date="2025-09-08T17:47:00Z" w:initials="MK">
    <w:p w14:paraId="314426B9" w14:textId="0527A20A" w:rsidR="00D702C1" w:rsidRDefault="008213B3" w:rsidP="00D702C1">
      <w:pPr>
        <w:pStyle w:val="Kommentaaritekst"/>
      </w:pPr>
      <w:r>
        <w:rPr>
          <w:rStyle w:val="Kommentaariviide"/>
        </w:rPr>
        <w:annotationRef/>
      </w:r>
      <w:r w:rsidR="00D702C1">
        <w:t xml:space="preserve">Seda sõna on LS-is siiani kasutatud ainult 1 x ja seda ei ole defineeritud. Kas seaduse lugeja saab sellest ikka õigesti aru? Selle termini vajalikkust tuleb analüüsida. Praegused õigusaktid ei anna tuge, et seda sellises tähenduses siin kasutada, seda enam, et seda ei ole seletatud ka seletuskirja uute terminite osas. Soovitan seeasemel nt </w:t>
      </w:r>
      <w:r w:rsidR="00D702C1">
        <w:rPr>
          <w:i/>
          <w:iCs/>
        </w:rPr>
        <w:t xml:space="preserve">liikumisvõimalused </w:t>
      </w:r>
      <w:r w:rsidR="00D702C1">
        <w:t>vms.</w:t>
      </w:r>
    </w:p>
  </w:comment>
  <w:comment w:id="43" w:author="Mari Koik - JUSTDIGI" w:date="2025-09-08T18:56:00Z" w:initials="MK">
    <w:p w14:paraId="5E33AF27" w14:textId="77777777" w:rsidR="006F6AB2" w:rsidRDefault="006F6AB2" w:rsidP="006F6AB2">
      <w:pPr>
        <w:pStyle w:val="Kommentaaritekst"/>
      </w:pPr>
      <w:r>
        <w:rPr>
          <w:rStyle w:val="Kommentaariviide"/>
        </w:rPr>
        <w:annotationRef/>
      </w:r>
      <w:r>
        <w:t>Et allpool ei peaks nii palju kordama.</w:t>
      </w:r>
    </w:p>
  </w:comment>
  <w:comment w:id="67" w:author="Mari Koik - JUSTDIGI" w:date="2025-09-08T18:17:00Z" w:initials="MK">
    <w:p w14:paraId="71020FEE" w14:textId="2A028B34" w:rsidR="001F4905" w:rsidRDefault="001F4905" w:rsidP="001F4905">
      <w:pPr>
        <w:pStyle w:val="Kommentaaritekst"/>
      </w:pPr>
      <w:r>
        <w:rPr>
          <w:rStyle w:val="Kommentaariviide"/>
        </w:rPr>
        <w:annotationRef/>
      </w:r>
      <w:r>
        <w:t>Nii on kehtivas LS-is.</w:t>
      </w:r>
    </w:p>
  </w:comment>
  <w:comment w:id="97" w:author="Mari Koik - JUSTDIGI" w:date="2025-09-08T18:54:00Z" w:initials="MK">
    <w:p w14:paraId="26AE0585" w14:textId="77777777" w:rsidR="00DF593E" w:rsidRDefault="00DF593E" w:rsidP="00DF593E">
      <w:pPr>
        <w:pStyle w:val="Kommentaaritekst"/>
      </w:pPr>
      <w:r>
        <w:rPr>
          <w:rStyle w:val="Kommentaariviide"/>
        </w:rPr>
        <w:annotationRef/>
      </w:r>
      <w:r>
        <w:t>ühtlus</w:t>
      </w:r>
    </w:p>
  </w:comment>
  <w:comment w:id="101" w:author="Mari Koik - JUSTDIGI" w:date="2025-09-08T18:55:00Z" w:initials="MK">
    <w:p w14:paraId="206FD449" w14:textId="77777777" w:rsidR="00595C16" w:rsidRDefault="00595C16" w:rsidP="00595C16">
      <w:pPr>
        <w:pStyle w:val="Kommentaaritekst"/>
      </w:pPr>
      <w:r>
        <w:rPr>
          <w:rStyle w:val="Kommentaariviide"/>
        </w:rPr>
        <w:annotationRef/>
      </w:r>
      <w:r>
        <w:t>ühtlus</w:t>
      </w:r>
    </w:p>
  </w:comment>
  <w:comment w:id="109" w:author="Mari Koik - JUSTDIGI" w:date="2025-09-08T19:08:00Z" w:initials="MK">
    <w:p w14:paraId="615FA561" w14:textId="77777777" w:rsidR="00566E85" w:rsidRDefault="00566E85" w:rsidP="00566E85">
      <w:pPr>
        <w:pStyle w:val="Kommentaaritekst"/>
      </w:pPr>
      <w:r>
        <w:rPr>
          <w:rStyle w:val="Kommentaariviide"/>
        </w:rPr>
        <w:annotationRef/>
      </w:r>
      <w:r>
        <w:t>Parem kokku</w:t>
      </w:r>
    </w:p>
  </w:comment>
  <w:comment w:id="114" w:author="Kärt Voor - JUSTDIGI" w:date="2025-09-15T15:30:00Z" w:initials="KJ">
    <w:p w14:paraId="34345167" w14:textId="537A9B2C" w:rsidR="001B37CE" w:rsidRDefault="001B37CE">
      <w:r>
        <w:annotationRef/>
      </w:r>
      <w:r w:rsidRPr="11C14950">
        <w:t>See peab olema p 5, aga mitte p 4.</w:t>
      </w:r>
    </w:p>
  </w:comment>
  <w:comment w:id="115" w:author="Kärt Voor - JUSTDIGI" w:date="2025-09-15T15:31:00Z" w:initials="KJ">
    <w:p w14:paraId="7BA50123" w14:textId="4489C520" w:rsidR="001B37CE" w:rsidRDefault="001B37CE">
      <w:r>
        <w:annotationRef/>
      </w:r>
      <w:r w:rsidRPr="447249D5">
        <w:t xml:space="preserve">Vormelit tuleb täpsustada, et selguks millist direktiivi, mida on </w:t>
      </w:r>
      <w:r w:rsidRPr="447249D5">
        <w:t>normitehnilises märkuses mitmeid, täiendada soovitakse.</w:t>
      </w:r>
    </w:p>
  </w:comment>
  <w:comment w:id="117" w:author="Kärt Voor - JUSTDIGI" w:date="2025-09-15T16:00:00Z" w:initials="KV">
    <w:p w14:paraId="262BA7A0" w14:textId="77777777" w:rsidR="001B37CE" w:rsidRDefault="001B37CE" w:rsidP="001B37CE">
      <w:pPr>
        <w:pStyle w:val="Kommentaaritekst"/>
      </w:pPr>
      <w:r>
        <w:rPr>
          <w:rStyle w:val="Kommentaariviide"/>
        </w:rPr>
        <w:annotationRef/>
      </w:r>
      <w:r>
        <w:t>ELT-s lk numbreid ei ole.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E3C431F" w15:done="0"/>
  <w15:commentEx w15:paraId="76D718B0" w15:done="0"/>
  <w15:commentEx w15:paraId="7182BE58" w15:done="0"/>
  <w15:commentEx w15:paraId="49520BA8" w15:done="0"/>
  <w15:commentEx w15:paraId="237337B2" w15:done="0"/>
  <w15:commentEx w15:paraId="314426B9" w15:done="0"/>
  <w15:commentEx w15:paraId="5E33AF27" w15:done="0"/>
  <w15:commentEx w15:paraId="71020FEE" w15:done="0"/>
  <w15:commentEx w15:paraId="26AE0585" w15:done="0"/>
  <w15:commentEx w15:paraId="206FD449" w15:done="0"/>
  <w15:commentEx w15:paraId="615FA561" w15:done="0"/>
  <w15:commentEx w15:paraId="34345167" w15:done="0"/>
  <w15:commentEx w15:paraId="7BA50123" w15:done="0"/>
  <w15:commentEx w15:paraId="262BA7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CB7C6B" w16cex:dateUtc="2025-09-08T15:06:00Z"/>
  <w16cex:commentExtensible w16cex:durableId="600E46D2" w16cex:dateUtc="2025-09-08T15:55:00Z"/>
  <w16cex:commentExtensible w16cex:durableId="1B253C56" w16cex:dateUtc="2025-09-08T11:08:00Z"/>
  <w16cex:commentExtensible w16cex:durableId="27B5E9BF" w16cex:dateUtc="2025-09-08T14:37:00Z"/>
  <w16cex:commentExtensible w16cex:durableId="4017A73D" w16cex:dateUtc="2025-09-15T12:27:00Z"/>
  <w16cex:commentExtensible w16cex:durableId="3822AE9E" w16cex:dateUtc="2025-09-08T14:47:00Z"/>
  <w16cex:commentExtensible w16cex:durableId="60F5C7CE" w16cex:dateUtc="2025-09-08T15:56:00Z"/>
  <w16cex:commentExtensible w16cex:durableId="1477E647" w16cex:dateUtc="2025-09-08T15:17:00Z"/>
  <w16cex:commentExtensible w16cex:durableId="5E58D62E" w16cex:dateUtc="2025-09-08T15:54:00Z"/>
  <w16cex:commentExtensible w16cex:durableId="764A1399" w16cex:dateUtc="2025-09-08T15:55:00Z"/>
  <w16cex:commentExtensible w16cex:durableId="3BF1EE12" w16cex:dateUtc="2025-09-08T16:08:00Z"/>
  <w16cex:commentExtensible w16cex:durableId="11C9B505" w16cex:dateUtc="2025-09-15T12:30:00Z"/>
  <w16cex:commentExtensible w16cex:durableId="5582B10B" w16cex:dateUtc="2025-09-15T12:31:00Z"/>
  <w16cex:commentExtensible w16cex:durableId="2903564E" w16cex:dateUtc="2025-09-15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3C431F" w16cid:durableId="46CB7C6B"/>
  <w16cid:commentId w16cid:paraId="76D718B0" w16cid:durableId="600E46D2"/>
  <w16cid:commentId w16cid:paraId="7182BE58" w16cid:durableId="1B253C56"/>
  <w16cid:commentId w16cid:paraId="49520BA8" w16cid:durableId="27B5E9BF"/>
  <w16cid:commentId w16cid:paraId="237337B2" w16cid:durableId="4017A73D"/>
  <w16cid:commentId w16cid:paraId="314426B9" w16cid:durableId="3822AE9E"/>
  <w16cid:commentId w16cid:paraId="5E33AF27" w16cid:durableId="60F5C7CE"/>
  <w16cid:commentId w16cid:paraId="71020FEE" w16cid:durableId="1477E647"/>
  <w16cid:commentId w16cid:paraId="26AE0585" w16cid:durableId="5E58D62E"/>
  <w16cid:commentId w16cid:paraId="206FD449" w16cid:durableId="764A1399"/>
  <w16cid:commentId w16cid:paraId="615FA561" w16cid:durableId="3BF1EE12"/>
  <w16cid:commentId w16cid:paraId="34345167" w16cid:durableId="11C9B505"/>
  <w16cid:commentId w16cid:paraId="7BA50123" w16cid:durableId="5582B10B"/>
  <w16cid:commentId w16cid:paraId="262BA7A0" w16cid:durableId="290356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9ECA4" w14:textId="77777777" w:rsidR="007C7D27" w:rsidRDefault="007C7D27" w:rsidP="007C7D27">
      <w:pPr>
        <w:spacing w:after="0" w:line="240" w:lineRule="auto"/>
      </w:pPr>
      <w:r>
        <w:separator/>
      </w:r>
    </w:p>
  </w:endnote>
  <w:endnote w:type="continuationSeparator" w:id="0">
    <w:p w14:paraId="606D06FC" w14:textId="77777777" w:rsidR="007C7D27" w:rsidRDefault="007C7D27" w:rsidP="007C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6856706"/>
      <w:docPartObj>
        <w:docPartGallery w:val="Page Numbers (Bottom of Page)"/>
        <w:docPartUnique/>
      </w:docPartObj>
    </w:sdtPr>
    <w:sdtEndPr/>
    <w:sdtContent>
      <w:p w14:paraId="13E5C770" w14:textId="1090105B" w:rsidR="007C7D27" w:rsidRDefault="007C7D27">
        <w:pPr>
          <w:pStyle w:val="Jalus"/>
          <w:jc w:val="center"/>
        </w:pPr>
        <w:r>
          <w:fldChar w:fldCharType="begin"/>
        </w:r>
        <w:r>
          <w:instrText>PAGE   \* MERGEFORMAT</w:instrText>
        </w:r>
        <w:r>
          <w:fldChar w:fldCharType="separate"/>
        </w:r>
        <w:r>
          <w:t>2</w:t>
        </w:r>
        <w:r>
          <w:fldChar w:fldCharType="end"/>
        </w:r>
      </w:p>
    </w:sdtContent>
  </w:sdt>
  <w:p w14:paraId="3BB5D3A7" w14:textId="77777777" w:rsidR="007C7D27" w:rsidRDefault="007C7D2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106C1" w14:textId="77777777" w:rsidR="007C7D27" w:rsidRDefault="007C7D27" w:rsidP="007C7D27">
      <w:pPr>
        <w:spacing w:after="0" w:line="240" w:lineRule="auto"/>
      </w:pPr>
      <w:r>
        <w:separator/>
      </w:r>
    </w:p>
  </w:footnote>
  <w:footnote w:type="continuationSeparator" w:id="0">
    <w:p w14:paraId="7BDC1F6D" w14:textId="77777777" w:rsidR="007C7D27" w:rsidRDefault="007C7D27" w:rsidP="007C7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344E"/>
    <w:multiLevelType w:val="hybridMultilevel"/>
    <w:tmpl w:val="475C0E4E"/>
    <w:lvl w:ilvl="0" w:tplc="1CB49712">
      <w:start w:val="1"/>
      <w:numFmt w:val="decimal"/>
      <w:lvlText w:val="(%1)"/>
      <w:lvlJc w:val="left"/>
      <w:pPr>
        <w:ind w:left="360" w:hanging="360"/>
      </w:pPr>
    </w:lvl>
    <w:lvl w:ilvl="1" w:tplc="F66AE26A">
      <w:start w:val="1"/>
      <w:numFmt w:val="lowerLetter"/>
      <w:lvlText w:val="%2."/>
      <w:lvlJc w:val="left"/>
      <w:pPr>
        <w:ind w:left="1080" w:hanging="360"/>
      </w:pPr>
    </w:lvl>
    <w:lvl w:ilvl="2" w:tplc="A1640E52">
      <w:start w:val="1"/>
      <w:numFmt w:val="lowerRoman"/>
      <w:lvlText w:val="%3."/>
      <w:lvlJc w:val="right"/>
      <w:pPr>
        <w:ind w:left="1800" w:hanging="180"/>
      </w:pPr>
    </w:lvl>
    <w:lvl w:ilvl="3" w:tplc="D83C2CE0">
      <w:start w:val="1"/>
      <w:numFmt w:val="decimal"/>
      <w:lvlText w:val="%4."/>
      <w:lvlJc w:val="left"/>
      <w:pPr>
        <w:ind w:left="2520" w:hanging="360"/>
      </w:pPr>
    </w:lvl>
    <w:lvl w:ilvl="4" w:tplc="F7F62C80">
      <w:start w:val="1"/>
      <w:numFmt w:val="lowerLetter"/>
      <w:lvlText w:val="%5."/>
      <w:lvlJc w:val="left"/>
      <w:pPr>
        <w:ind w:left="3240" w:hanging="360"/>
      </w:pPr>
    </w:lvl>
    <w:lvl w:ilvl="5" w:tplc="AE28C3E4">
      <w:start w:val="1"/>
      <w:numFmt w:val="lowerRoman"/>
      <w:lvlText w:val="%6."/>
      <w:lvlJc w:val="right"/>
      <w:pPr>
        <w:ind w:left="3960" w:hanging="180"/>
      </w:pPr>
    </w:lvl>
    <w:lvl w:ilvl="6" w:tplc="901ACC0A">
      <w:start w:val="1"/>
      <w:numFmt w:val="decimal"/>
      <w:lvlText w:val="%7."/>
      <w:lvlJc w:val="left"/>
      <w:pPr>
        <w:ind w:left="4680" w:hanging="360"/>
      </w:pPr>
    </w:lvl>
    <w:lvl w:ilvl="7" w:tplc="26D06D7A">
      <w:start w:val="1"/>
      <w:numFmt w:val="lowerLetter"/>
      <w:lvlText w:val="%8."/>
      <w:lvlJc w:val="left"/>
      <w:pPr>
        <w:ind w:left="5400" w:hanging="360"/>
      </w:pPr>
    </w:lvl>
    <w:lvl w:ilvl="8" w:tplc="6E5C5222">
      <w:start w:val="1"/>
      <w:numFmt w:val="lowerRoman"/>
      <w:lvlText w:val="%9."/>
      <w:lvlJc w:val="right"/>
      <w:pPr>
        <w:ind w:left="6120" w:hanging="180"/>
      </w:pPr>
    </w:lvl>
  </w:abstractNum>
  <w:abstractNum w:abstractNumId="1" w15:restartNumberingAfterBreak="0">
    <w:nsid w:val="185BEE66"/>
    <w:multiLevelType w:val="hybridMultilevel"/>
    <w:tmpl w:val="BCDCD318"/>
    <w:lvl w:ilvl="0" w:tplc="BE041240">
      <w:start w:val="1"/>
      <w:numFmt w:val="decimal"/>
      <w:lvlText w:val="(%1)"/>
      <w:lvlJc w:val="left"/>
      <w:pPr>
        <w:ind w:left="360" w:hanging="360"/>
      </w:pPr>
    </w:lvl>
    <w:lvl w:ilvl="1" w:tplc="70423702">
      <w:start w:val="1"/>
      <w:numFmt w:val="lowerLetter"/>
      <w:lvlText w:val="%2."/>
      <w:lvlJc w:val="left"/>
      <w:pPr>
        <w:ind w:left="1080" w:hanging="360"/>
      </w:pPr>
    </w:lvl>
    <w:lvl w:ilvl="2" w:tplc="9F888E70">
      <w:start w:val="1"/>
      <w:numFmt w:val="lowerRoman"/>
      <w:lvlText w:val="%3."/>
      <w:lvlJc w:val="right"/>
      <w:pPr>
        <w:ind w:left="1800" w:hanging="180"/>
      </w:pPr>
    </w:lvl>
    <w:lvl w:ilvl="3" w:tplc="E190ECAA">
      <w:start w:val="1"/>
      <w:numFmt w:val="decimal"/>
      <w:lvlText w:val="%4."/>
      <w:lvlJc w:val="left"/>
      <w:pPr>
        <w:ind w:left="2520" w:hanging="360"/>
      </w:pPr>
    </w:lvl>
    <w:lvl w:ilvl="4" w:tplc="CA26BA7A">
      <w:start w:val="1"/>
      <w:numFmt w:val="lowerLetter"/>
      <w:lvlText w:val="%5."/>
      <w:lvlJc w:val="left"/>
      <w:pPr>
        <w:ind w:left="3240" w:hanging="360"/>
      </w:pPr>
    </w:lvl>
    <w:lvl w:ilvl="5" w:tplc="6076E72A">
      <w:start w:val="1"/>
      <w:numFmt w:val="lowerRoman"/>
      <w:lvlText w:val="%6."/>
      <w:lvlJc w:val="right"/>
      <w:pPr>
        <w:ind w:left="3960" w:hanging="180"/>
      </w:pPr>
    </w:lvl>
    <w:lvl w:ilvl="6" w:tplc="C450C36E">
      <w:start w:val="1"/>
      <w:numFmt w:val="decimal"/>
      <w:lvlText w:val="%7."/>
      <w:lvlJc w:val="left"/>
      <w:pPr>
        <w:ind w:left="4680" w:hanging="360"/>
      </w:pPr>
    </w:lvl>
    <w:lvl w:ilvl="7" w:tplc="E1D09A4C">
      <w:start w:val="1"/>
      <w:numFmt w:val="lowerLetter"/>
      <w:lvlText w:val="%8."/>
      <w:lvlJc w:val="left"/>
      <w:pPr>
        <w:ind w:left="5400" w:hanging="360"/>
      </w:pPr>
    </w:lvl>
    <w:lvl w:ilvl="8" w:tplc="E3EA316A">
      <w:start w:val="1"/>
      <w:numFmt w:val="lowerRoman"/>
      <w:lvlText w:val="%9."/>
      <w:lvlJc w:val="right"/>
      <w:pPr>
        <w:ind w:left="6120" w:hanging="180"/>
      </w:pPr>
    </w:lvl>
  </w:abstractNum>
  <w:abstractNum w:abstractNumId="2" w15:restartNumberingAfterBreak="0">
    <w:nsid w:val="1D295E53"/>
    <w:multiLevelType w:val="hybridMultilevel"/>
    <w:tmpl w:val="8B36FD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A33791D"/>
    <w:multiLevelType w:val="hybridMultilevel"/>
    <w:tmpl w:val="641CE12C"/>
    <w:lvl w:ilvl="0" w:tplc="A060FB0A">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6AFAEFA2"/>
    <w:multiLevelType w:val="hybridMultilevel"/>
    <w:tmpl w:val="B614CDE2"/>
    <w:lvl w:ilvl="0" w:tplc="0DC47784">
      <w:start w:val="1"/>
      <w:numFmt w:val="decimal"/>
      <w:lvlText w:val="(%1)"/>
      <w:lvlJc w:val="left"/>
      <w:pPr>
        <w:ind w:left="360" w:hanging="360"/>
      </w:pPr>
    </w:lvl>
    <w:lvl w:ilvl="1" w:tplc="6F467162">
      <w:start w:val="1"/>
      <w:numFmt w:val="lowerLetter"/>
      <w:lvlText w:val="%2."/>
      <w:lvlJc w:val="left"/>
      <w:pPr>
        <w:ind w:left="1080" w:hanging="360"/>
      </w:pPr>
    </w:lvl>
    <w:lvl w:ilvl="2" w:tplc="1D06D324">
      <w:start w:val="1"/>
      <w:numFmt w:val="lowerRoman"/>
      <w:lvlText w:val="%3."/>
      <w:lvlJc w:val="right"/>
      <w:pPr>
        <w:ind w:left="1800" w:hanging="180"/>
      </w:pPr>
    </w:lvl>
    <w:lvl w:ilvl="3" w:tplc="AADC2CAA">
      <w:start w:val="1"/>
      <w:numFmt w:val="decimal"/>
      <w:lvlText w:val="%4."/>
      <w:lvlJc w:val="left"/>
      <w:pPr>
        <w:ind w:left="2520" w:hanging="360"/>
      </w:pPr>
    </w:lvl>
    <w:lvl w:ilvl="4" w:tplc="EFEE3C2E">
      <w:start w:val="1"/>
      <w:numFmt w:val="lowerLetter"/>
      <w:lvlText w:val="%5."/>
      <w:lvlJc w:val="left"/>
      <w:pPr>
        <w:ind w:left="3240" w:hanging="360"/>
      </w:pPr>
    </w:lvl>
    <w:lvl w:ilvl="5" w:tplc="2F1A8566">
      <w:start w:val="1"/>
      <w:numFmt w:val="lowerRoman"/>
      <w:lvlText w:val="%6."/>
      <w:lvlJc w:val="right"/>
      <w:pPr>
        <w:ind w:left="3960" w:hanging="180"/>
      </w:pPr>
    </w:lvl>
    <w:lvl w:ilvl="6" w:tplc="F860460A">
      <w:start w:val="1"/>
      <w:numFmt w:val="decimal"/>
      <w:lvlText w:val="%7."/>
      <w:lvlJc w:val="left"/>
      <w:pPr>
        <w:ind w:left="4680" w:hanging="360"/>
      </w:pPr>
    </w:lvl>
    <w:lvl w:ilvl="7" w:tplc="7706871E">
      <w:start w:val="1"/>
      <w:numFmt w:val="lowerLetter"/>
      <w:lvlText w:val="%8."/>
      <w:lvlJc w:val="left"/>
      <w:pPr>
        <w:ind w:left="5400" w:hanging="360"/>
      </w:pPr>
    </w:lvl>
    <w:lvl w:ilvl="8" w:tplc="F5BE371A">
      <w:start w:val="1"/>
      <w:numFmt w:val="lowerRoman"/>
      <w:lvlText w:val="%9."/>
      <w:lvlJc w:val="right"/>
      <w:pPr>
        <w:ind w:left="6120" w:hanging="180"/>
      </w:pPr>
    </w:lvl>
  </w:abstractNum>
  <w:num w:numId="1" w16cid:durableId="1643193774">
    <w:abstractNumId w:val="3"/>
  </w:num>
  <w:num w:numId="2" w16cid:durableId="844906705">
    <w:abstractNumId w:val="0"/>
  </w:num>
  <w:num w:numId="3" w16cid:durableId="1353072716">
    <w:abstractNumId w:val="4"/>
  </w:num>
  <w:num w:numId="4" w16cid:durableId="1737701359">
    <w:abstractNumId w:val="1"/>
  </w:num>
  <w:num w:numId="5" w16cid:durableId="91088805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 Koik - JUSTDIGI">
    <w15:presenceInfo w15:providerId="AD" w15:userId="S::mari.koik@justdigi.ee::872c8bc6-69a5-4ae0-a58c-3206306eda7f"/>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C3B"/>
    <w:rsid w:val="00030170"/>
    <w:rsid w:val="00030192"/>
    <w:rsid w:val="00036455"/>
    <w:rsid w:val="00047599"/>
    <w:rsid w:val="00060554"/>
    <w:rsid w:val="000762FB"/>
    <w:rsid w:val="0008559D"/>
    <w:rsid w:val="00090443"/>
    <w:rsid w:val="000B3AC4"/>
    <w:rsid w:val="000B55BF"/>
    <w:rsid w:val="000D7F0E"/>
    <w:rsid w:val="000E7D4E"/>
    <w:rsid w:val="00105399"/>
    <w:rsid w:val="00127625"/>
    <w:rsid w:val="00131987"/>
    <w:rsid w:val="00131A61"/>
    <w:rsid w:val="00135322"/>
    <w:rsid w:val="00140CE0"/>
    <w:rsid w:val="00141D9F"/>
    <w:rsid w:val="001479DD"/>
    <w:rsid w:val="00150468"/>
    <w:rsid w:val="0015213C"/>
    <w:rsid w:val="00155A7E"/>
    <w:rsid w:val="00160C50"/>
    <w:rsid w:val="0016184B"/>
    <w:rsid w:val="0016361A"/>
    <w:rsid w:val="001760A0"/>
    <w:rsid w:val="0017793C"/>
    <w:rsid w:val="001922A0"/>
    <w:rsid w:val="0019347D"/>
    <w:rsid w:val="001B0B21"/>
    <w:rsid w:val="001B37CE"/>
    <w:rsid w:val="001B4F6B"/>
    <w:rsid w:val="001C303F"/>
    <w:rsid w:val="001C5D70"/>
    <w:rsid w:val="001D4E2C"/>
    <w:rsid w:val="001DB92D"/>
    <w:rsid w:val="001E153F"/>
    <w:rsid w:val="001E4E63"/>
    <w:rsid w:val="001E7F4D"/>
    <w:rsid w:val="001F428C"/>
    <w:rsid w:val="001F4905"/>
    <w:rsid w:val="001F5E2D"/>
    <w:rsid w:val="00202C9E"/>
    <w:rsid w:val="00211D82"/>
    <w:rsid w:val="0022696C"/>
    <w:rsid w:val="00227C90"/>
    <w:rsid w:val="00241B98"/>
    <w:rsid w:val="00245C40"/>
    <w:rsid w:val="002523B4"/>
    <w:rsid w:val="00266D39"/>
    <w:rsid w:val="00271301"/>
    <w:rsid w:val="002722B5"/>
    <w:rsid w:val="00276A0D"/>
    <w:rsid w:val="002931D2"/>
    <w:rsid w:val="00294239"/>
    <w:rsid w:val="002B1102"/>
    <w:rsid w:val="002B77A0"/>
    <w:rsid w:val="002C38B5"/>
    <w:rsid w:val="002D2277"/>
    <w:rsid w:val="002D4CBF"/>
    <w:rsid w:val="002E5C3B"/>
    <w:rsid w:val="002F27BA"/>
    <w:rsid w:val="002F5ADC"/>
    <w:rsid w:val="002F5C8D"/>
    <w:rsid w:val="00305671"/>
    <w:rsid w:val="00306BFD"/>
    <w:rsid w:val="00311A52"/>
    <w:rsid w:val="00311F99"/>
    <w:rsid w:val="00324E8A"/>
    <w:rsid w:val="00333013"/>
    <w:rsid w:val="00333E41"/>
    <w:rsid w:val="00336A37"/>
    <w:rsid w:val="0034102B"/>
    <w:rsid w:val="0034547F"/>
    <w:rsid w:val="00347873"/>
    <w:rsid w:val="00352312"/>
    <w:rsid w:val="00383136"/>
    <w:rsid w:val="00385C77"/>
    <w:rsid w:val="0039511F"/>
    <w:rsid w:val="003A6F05"/>
    <w:rsid w:val="003A7865"/>
    <w:rsid w:val="003B120E"/>
    <w:rsid w:val="003C09D2"/>
    <w:rsid w:val="003D14E1"/>
    <w:rsid w:val="003F072F"/>
    <w:rsid w:val="003F2018"/>
    <w:rsid w:val="003F20BE"/>
    <w:rsid w:val="003F7468"/>
    <w:rsid w:val="004032AA"/>
    <w:rsid w:val="004047CB"/>
    <w:rsid w:val="00422CEF"/>
    <w:rsid w:val="004352B0"/>
    <w:rsid w:val="004444C1"/>
    <w:rsid w:val="004476FC"/>
    <w:rsid w:val="00455407"/>
    <w:rsid w:val="00464CC4"/>
    <w:rsid w:val="00492B56"/>
    <w:rsid w:val="00497145"/>
    <w:rsid w:val="00497D41"/>
    <w:rsid w:val="004C014C"/>
    <w:rsid w:val="004C1C33"/>
    <w:rsid w:val="004C5C45"/>
    <w:rsid w:val="004E2D4B"/>
    <w:rsid w:val="004F0387"/>
    <w:rsid w:val="004F3578"/>
    <w:rsid w:val="004F697C"/>
    <w:rsid w:val="00501BF2"/>
    <w:rsid w:val="0051585D"/>
    <w:rsid w:val="0054185E"/>
    <w:rsid w:val="00541887"/>
    <w:rsid w:val="005440DC"/>
    <w:rsid w:val="00545588"/>
    <w:rsid w:val="00566E85"/>
    <w:rsid w:val="005703F8"/>
    <w:rsid w:val="00575608"/>
    <w:rsid w:val="00582B66"/>
    <w:rsid w:val="0059146B"/>
    <w:rsid w:val="00595C16"/>
    <w:rsid w:val="005A0B19"/>
    <w:rsid w:val="005A0F06"/>
    <w:rsid w:val="005A6BCA"/>
    <w:rsid w:val="005A7187"/>
    <w:rsid w:val="005C1710"/>
    <w:rsid w:val="005D47F0"/>
    <w:rsid w:val="005E1C79"/>
    <w:rsid w:val="005E2B58"/>
    <w:rsid w:val="005E57C0"/>
    <w:rsid w:val="005F3375"/>
    <w:rsid w:val="006159C7"/>
    <w:rsid w:val="00622E7C"/>
    <w:rsid w:val="0062534C"/>
    <w:rsid w:val="00627445"/>
    <w:rsid w:val="00627BE3"/>
    <w:rsid w:val="006372E8"/>
    <w:rsid w:val="0064038B"/>
    <w:rsid w:val="0064437D"/>
    <w:rsid w:val="00653A0E"/>
    <w:rsid w:val="006548B8"/>
    <w:rsid w:val="0065760C"/>
    <w:rsid w:val="006640BF"/>
    <w:rsid w:val="0066586E"/>
    <w:rsid w:val="00677F73"/>
    <w:rsid w:val="006911EC"/>
    <w:rsid w:val="006A0552"/>
    <w:rsid w:val="006A31C3"/>
    <w:rsid w:val="006B1C59"/>
    <w:rsid w:val="006B2905"/>
    <w:rsid w:val="006B2C2B"/>
    <w:rsid w:val="006B486B"/>
    <w:rsid w:val="006B685E"/>
    <w:rsid w:val="006C3E2A"/>
    <w:rsid w:val="006D2AFD"/>
    <w:rsid w:val="006D4629"/>
    <w:rsid w:val="006D68C5"/>
    <w:rsid w:val="006E57CD"/>
    <w:rsid w:val="006E7733"/>
    <w:rsid w:val="006F3828"/>
    <w:rsid w:val="006F6AB2"/>
    <w:rsid w:val="006F783C"/>
    <w:rsid w:val="0071634C"/>
    <w:rsid w:val="00721A0A"/>
    <w:rsid w:val="00722EE4"/>
    <w:rsid w:val="00731A98"/>
    <w:rsid w:val="007354DB"/>
    <w:rsid w:val="00735574"/>
    <w:rsid w:val="00747CB1"/>
    <w:rsid w:val="007529B0"/>
    <w:rsid w:val="0075521B"/>
    <w:rsid w:val="00760F56"/>
    <w:rsid w:val="007614BF"/>
    <w:rsid w:val="00764BBA"/>
    <w:rsid w:val="00764ED0"/>
    <w:rsid w:val="00772B38"/>
    <w:rsid w:val="00781095"/>
    <w:rsid w:val="007A2286"/>
    <w:rsid w:val="007A3250"/>
    <w:rsid w:val="007A47E6"/>
    <w:rsid w:val="007A581B"/>
    <w:rsid w:val="007A7E7B"/>
    <w:rsid w:val="007B0817"/>
    <w:rsid w:val="007C0713"/>
    <w:rsid w:val="007C16FA"/>
    <w:rsid w:val="007C7D27"/>
    <w:rsid w:val="007D0AA4"/>
    <w:rsid w:val="007D44DD"/>
    <w:rsid w:val="007E750F"/>
    <w:rsid w:val="007F07D1"/>
    <w:rsid w:val="007F1FA5"/>
    <w:rsid w:val="007F2917"/>
    <w:rsid w:val="00801AD0"/>
    <w:rsid w:val="00803BB5"/>
    <w:rsid w:val="008144F7"/>
    <w:rsid w:val="008213B3"/>
    <w:rsid w:val="00825A55"/>
    <w:rsid w:val="00830CD9"/>
    <w:rsid w:val="008343CC"/>
    <w:rsid w:val="00846D8F"/>
    <w:rsid w:val="00846F68"/>
    <w:rsid w:val="00847FF7"/>
    <w:rsid w:val="008533EA"/>
    <w:rsid w:val="00860B98"/>
    <w:rsid w:val="00864FED"/>
    <w:rsid w:val="0087169D"/>
    <w:rsid w:val="00875865"/>
    <w:rsid w:val="00880377"/>
    <w:rsid w:val="00885B48"/>
    <w:rsid w:val="008946C2"/>
    <w:rsid w:val="00895E96"/>
    <w:rsid w:val="008966B6"/>
    <w:rsid w:val="008A1880"/>
    <w:rsid w:val="008A66E5"/>
    <w:rsid w:val="008B0A87"/>
    <w:rsid w:val="008C2D79"/>
    <w:rsid w:val="008C391C"/>
    <w:rsid w:val="008D750E"/>
    <w:rsid w:val="008E6DB0"/>
    <w:rsid w:val="008F328B"/>
    <w:rsid w:val="00913D11"/>
    <w:rsid w:val="00916B7A"/>
    <w:rsid w:val="00943E1B"/>
    <w:rsid w:val="00960B44"/>
    <w:rsid w:val="00961CC4"/>
    <w:rsid w:val="00971CF7"/>
    <w:rsid w:val="00981BAF"/>
    <w:rsid w:val="009A2A00"/>
    <w:rsid w:val="009A45A9"/>
    <w:rsid w:val="009A5B61"/>
    <w:rsid w:val="009D0003"/>
    <w:rsid w:val="009D492C"/>
    <w:rsid w:val="009D5C04"/>
    <w:rsid w:val="009D711C"/>
    <w:rsid w:val="009E2B58"/>
    <w:rsid w:val="009F1626"/>
    <w:rsid w:val="009F31A7"/>
    <w:rsid w:val="009F65AF"/>
    <w:rsid w:val="00A04A34"/>
    <w:rsid w:val="00A147AC"/>
    <w:rsid w:val="00A22CF1"/>
    <w:rsid w:val="00A233E4"/>
    <w:rsid w:val="00A24A9A"/>
    <w:rsid w:val="00A26F17"/>
    <w:rsid w:val="00A326E8"/>
    <w:rsid w:val="00A42793"/>
    <w:rsid w:val="00A46C9F"/>
    <w:rsid w:val="00A51518"/>
    <w:rsid w:val="00A56139"/>
    <w:rsid w:val="00A63C78"/>
    <w:rsid w:val="00A77B4A"/>
    <w:rsid w:val="00A86945"/>
    <w:rsid w:val="00AA6FE0"/>
    <w:rsid w:val="00AB72AC"/>
    <w:rsid w:val="00AC4E19"/>
    <w:rsid w:val="00AD1E1D"/>
    <w:rsid w:val="00AD437E"/>
    <w:rsid w:val="00AE2BE0"/>
    <w:rsid w:val="00AE643F"/>
    <w:rsid w:val="00B03A94"/>
    <w:rsid w:val="00B23F49"/>
    <w:rsid w:val="00B2636B"/>
    <w:rsid w:val="00B43A06"/>
    <w:rsid w:val="00B43A11"/>
    <w:rsid w:val="00B619A7"/>
    <w:rsid w:val="00B83E70"/>
    <w:rsid w:val="00B90EAB"/>
    <w:rsid w:val="00B91557"/>
    <w:rsid w:val="00B94123"/>
    <w:rsid w:val="00BA34AA"/>
    <w:rsid w:val="00BB1E06"/>
    <w:rsid w:val="00BB591B"/>
    <w:rsid w:val="00BB7C90"/>
    <w:rsid w:val="00BC0C80"/>
    <w:rsid w:val="00BC3E14"/>
    <w:rsid w:val="00BC4E12"/>
    <w:rsid w:val="00BC66CB"/>
    <w:rsid w:val="00BD2039"/>
    <w:rsid w:val="00BD4372"/>
    <w:rsid w:val="00BE0747"/>
    <w:rsid w:val="00BF1606"/>
    <w:rsid w:val="00BF2DA6"/>
    <w:rsid w:val="00C0365D"/>
    <w:rsid w:val="00C1316C"/>
    <w:rsid w:val="00C30147"/>
    <w:rsid w:val="00C543D6"/>
    <w:rsid w:val="00C56D8A"/>
    <w:rsid w:val="00C641DA"/>
    <w:rsid w:val="00C64DFA"/>
    <w:rsid w:val="00C71272"/>
    <w:rsid w:val="00C72B3E"/>
    <w:rsid w:val="00C775D3"/>
    <w:rsid w:val="00C953B4"/>
    <w:rsid w:val="00CA5EFD"/>
    <w:rsid w:val="00CC5BD3"/>
    <w:rsid w:val="00CD26BC"/>
    <w:rsid w:val="00CD3045"/>
    <w:rsid w:val="00CD5DA5"/>
    <w:rsid w:val="00CE21F9"/>
    <w:rsid w:val="00CE2ED2"/>
    <w:rsid w:val="00D0104D"/>
    <w:rsid w:val="00D0406A"/>
    <w:rsid w:val="00D12010"/>
    <w:rsid w:val="00D30516"/>
    <w:rsid w:val="00D642BA"/>
    <w:rsid w:val="00D647BC"/>
    <w:rsid w:val="00D702C1"/>
    <w:rsid w:val="00D723E9"/>
    <w:rsid w:val="00D80C95"/>
    <w:rsid w:val="00D81E2C"/>
    <w:rsid w:val="00D844C1"/>
    <w:rsid w:val="00D860CE"/>
    <w:rsid w:val="00D87661"/>
    <w:rsid w:val="00D9290B"/>
    <w:rsid w:val="00D951BA"/>
    <w:rsid w:val="00D954D4"/>
    <w:rsid w:val="00DA1A37"/>
    <w:rsid w:val="00DA42CC"/>
    <w:rsid w:val="00DA62F9"/>
    <w:rsid w:val="00DB0A6B"/>
    <w:rsid w:val="00DB13D1"/>
    <w:rsid w:val="00DB5092"/>
    <w:rsid w:val="00DC01F6"/>
    <w:rsid w:val="00DC0885"/>
    <w:rsid w:val="00DC0FEC"/>
    <w:rsid w:val="00DC1529"/>
    <w:rsid w:val="00DC490D"/>
    <w:rsid w:val="00DC4A6A"/>
    <w:rsid w:val="00DD7F53"/>
    <w:rsid w:val="00DE0602"/>
    <w:rsid w:val="00DE15BE"/>
    <w:rsid w:val="00DE50D4"/>
    <w:rsid w:val="00DF593E"/>
    <w:rsid w:val="00DF6DF0"/>
    <w:rsid w:val="00E02B70"/>
    <w:rsid w:val="00E06E07"/>
    <w:rsid w:val="00E102D8"/>
    <w:rsid w:val="00E33B2F"/>
    <w:rsid w:val="00E369FC"/>
    <w:rsid w:val="00E40B3D"/>
    <w:rsid w:val="00E42A2C"/>
    <w:rsid w:val="00E55FD5"/>
    <w:rsid w:val="00E60F73"/>
    <w:rsid w:val="00E61556"/>
    <w:rsid w:val="00E62EFC"/>
    <w:rsid w:val="00E62FAB"/>
    <w:rsid w:val="00E70803"/>
    <w:rsid w:val="00E74A64"/>
    <w:rsid w:val="00E86A24"/>
    <w:rsid w:val="00E875EF"/>
    <w:rsid w:val="00E90059"/>
    <w:rsid w:val="00E9064D"/>
    <w:rsid w:val="00EA4056"/>
    <w:rsid w:val="00EA74C5"/>
    <w:rsid w:val="00EB1BF6"/>
    <w:rsid w:val="00EB2761"/>
    <w:rsid w:val="00EB403D"/>
    <w:rsid w:val="00EB5C61"/>
    <w:rsid w:val="00EB5F06"/>
    <w:rsid w:val="00EC7AF3"/>
    <w:rsid w:val="00ED4A36"/>
    <w:rsid w:val="00ED5CCB"/>
    <w:rsid w:val="00ED66A8"/>
    <w:rsid w:val="00EE0949"/>
    <w:rsid w:val="00EE168B"/>
    <w:rsid w:val="00EF2542"/>
    <w:rsid w:val="00F03462"/>
    <w:rsid w:val="00F11379"/>
    <w:rsid w:val="00F11B63"/>
    <w:rsid w:val="00F14026"/>
    <w:rsid w:val="00F44D47"/>
    <w:rsid w:val="00F60FAC"/>
    <w:rsid w:val="00F719A2"/>
    <w:rsid w:val="00F76425"/>
    <w:rsid w:val="00F7694C"/>
    <w:rsid w:val="00F85DCB"/>
    <w:rsid w:val="00FB1925"/>
    <w:rsid w:val="00FB25A9"/>
    <w:rsid w:val="00FC2CD0"/>
    <w:rsid w:val="00FC3968"/>
    <w:rsid w:val="00FD06D0"/>
    <w:rsid w:val="00FD2E92"/>
    <w:rsid w:val="00FD7FF8"/>
    <w:rsid w:val="00FE059A"/>
    <w:rsid w:val="00FE13F2"/>
    <w:rsid w:val="00FF5E3D"/>
    <w:rsid w:val="010FFA81"/>
    <w:rsid w:val="0146320A"/>
    <w:rsid w:val="0176F693"/>
    <w:rsid w:val="01B76C2A"/>
    <w:rsid w:val="01FAC0B3"/>
    <w:rsid w:val="02121690"/>
    <w:rsid w:val="023D2BE8"/>
    <w:rsid w:val="024EF506"/>
    <w:rsid w:val="02BACC6F"/>
    <w:rsid w:val="02E085B3"/>
    <w:rsid w:val="03A4C268"/>
    <w:rsid w:val="0405E980"/>
    <w:rsid w:val="0450F7C2"/>
    <w:rsid w:val="04B18A33"/>
    <w:rsid w:val="04C7D36C"/>
    <w:rsid w:val="04E4EC39"/>
    <w:rsid w:val="04EF44DB"/>
    <w:rsid w:val="05885B70"/>
    <w:rsid w:val="05915CBA"/>
    <w:rsid w:val="05B7A291"/>
    <w:rsid w:val="060619A6"/>
    <w:rsid w:val="062A8D9C"/>
    <w:rsid w:val="06940ABD"/>
    <w:rsid w:val="06B6AEB1"/>
    <w:rsid w:val="06FA9834"/>
    <w:rsid w:val="07630C50"/>
    <w:rsid w:val="078031B8"/>
    <w:rsid w:val="07D0E83F"/>
    <w:rsid w:val="07DBBB73"/>
    <w:rsid w:val="080750C7"/>
    <w:rsid w:val="08183D10"/>
    <w:rsid w:val="08777299"/>
    <w:rsid w:val="08C693F0"/>
    <w:rsid w:val="08DDC099"/>
    <w:rsid w:val="08F18C47"/>
    <w:rsid w:val="094B5A57"/>
    <w:rsid w:val="0A679822"/>
    <w:rsid w:val="0A78F7D7"/>
    <w:rsid w:val="0AA5F9D6"/>
    <w:rsid w:val="0B67A983"/>
    <w:rsid w:val="0B7171FA"/>
    <w:rsid w:val="0B9B3695"/>
    <w:rsid w:val="0BAF787D"/>
    <w:rsid w:val="0BF8E516"/>
    <w:rsid w:val="0C19E44A"/>
    <w:rsid w:val="0C220FBF"/>
    <w:rsid w:val="0C331BA6"/>
    <w:rsid w:val="0C96A7BE"/>
    <w:rsid w:val="0D32C2F7"/>
    <w:rsid w:val="0D4C9EC8"/>
    <w:rsid w:val="0D5507E0"/>
    <w:rsid w:val="0D61A48D"/>
    <w:rsid w:val="0D6291B9"/>
    <w:rsid w:val="0D88A437"/>
    <w:rsid w:val="0DD7D43A"/>
    <w:rsid w:val="0DDF0D72"/>
    <w:rsid w:val="0E00EB74"/>
    <w:rsid w:val="0E58F427"/>
    <w:rsid w:val="0EBBC76D"/>
    <w:rsid w:val="0ED2E20C"/>
    <w:rsid w:val="0F5CD9E2"/>
    <w:rsid w:val="1060426A"/>
    <w:rsid w:val="10A58938"/>
    <w:rsid w:val="1134AA8F"/>
    <w:rsid w:val="1169996D"/>
    <w:rsid w:val="1234E312"/>
    <w:rsid w:val="125BBDDE"/>
    <w:rsid w:val="13E6FBAA"/>
    <w:rsid w:val="14F004A6"/>
    <w:rsid w:val="153FFFDB"/>
    <w:rsid w:val="159077DE"/>
    <w:rsid w:val="16039BA9"/>
    <w:rsid w:val="1624414E"/>
    <w:rsid w:val="164823E0"/>
    <w:rsid w:val="164D8EE0"/>
    <w:rsid w:val="1657E382"/>
    <w:rsid w:val="16B3D820"/>
    <w:rsid w:val="16DEAFB9"/>
    <w:rsid w:val="17020D7A"/>
    <w:rsid w:val="1792AC5E"/>
    <w:rsid w:val="17DBC683"/>
    <w:rsid w:val="18186B79"/>
    <w:rsid w:val="18441420"/>
    <w:rsid w:val="184F9D0B"/>
    <w:rsid w:val="18982D8E"/>
    <w:rsid w:val="18A18172"/>
    <w:rsid w:val="18C63C93"/>
    <w:rsid w:val="19BC293E"/>
    <w:rsid w:val="19D9B2B4"/>
    <w:rsid w:val="19EDF0EF"/>
    <w:rsid w:val="19EE331F"/>
    <w:rsid w:val="1A1C9E21"/>
    <w:rsid w:val="1A283CF5"/>
    <w:rsid w:val="1A42394B"/>
    <w:rsid w:val="1A91ED26"/>
    <w:rsid w:val="1AA18902"/>
    <w:rsid w:val="1AA3C975"/>
    <w:rsid w:val="1ADAD8AB"/>
    <w:rsid w:val="1B1964DD"/>
    <w:rsid w:val="1B365C2C"/>
    <w:rsid w:val="1B5327CE"/>
    <w:rsid w:val="1B6F959A"/>
    <w:rsid w:val="1B9A2F3A"/>
    <w:rsid w:val="1BA9E4F7"/>
    <w:rsid w:val="1C05A5A0"/>
    <w:rsid w:val="1C3492EE"/>
    <w:rsid w:val="1C67E882"/>
    <w:rsid w:val="1CAD0EDC"/>
    <w:rsid w:val="1CBCC203"/>
    <w:rsid w:val="1D0F2985"/>
    <w:rsid w:val="1D4EDD26"/>
    <w:rsid w:val="1D812FB7"/>
    <w:rsid w:val="1DA98AFE"/>
    <w:rsid w:val="1E4CFA55"/>
    <w:rsid w:val="1E553638"/>
    <w:rsid w:val="1E5D7DB5"/>
    <w:rsid w:val="1F342653"/>
    <w:rsid w:val="1F3E8FDE"/>
    <w:rsid w:val="1F7E311A"/>
    <w:rsid w:val="1FD12994"/>
    <w:rsid w:val="20471485"/>
    <w:rsid w:val="207669DF"/>
    <w:rsid w:val="20AEE523"/>
    <w:rsid w:val="21308C3B"/>
    <w:rsid w:val="2154023D"/>
    <w:rsid w:val="2174272F"/>
    <w:rsid w:val="222483FA"/>
    <w:rsid w:val="22704128"/>
    <w:rsid w:val="2299A1B3"/>
    <w:rsid w:val="22D2BD44"/>
    <w:rsid w:val="2368E529"/>
    <w:rsid w:val="23AFDB38"/>
    <w:rsid w:val="24067310"/>
    <w:rsid w:val="24491827"/>
    <w:rsid w:val="2453293C"/>
    <w:rsid w:val="2497D262"/>
    <w:rsid w:val="24B78F32"/>
    <w:rsid w:val="25208C33"/>
    <w:rsid w:val="2525E195"/>
    <w:rsid w:val="256B9E12"/>
    <w:rsid w:val="25D7A3F0"/>
    <w:rsid w:val="25DDA2C3"/>
    <w:rsid w:val="2622F453"/>
    <w:rsid w:val="2648C901"/>
    <w:rsid w:val="26FE610C"/>
    <w:rsid w:val="27039A27"/>
    <w:rsid w:val="27405E95"/>
    <w:rsid w:val="27CA9E4A"/>
    <w:rsid w:val="282ED811"/>
    <w:rsid w:val="2870915D"/>
    <w:rsid w:val="2885C653"/>
    <w:rsid w:val="293246CD"/>
    <w:rsid w:val="29544D90"/>
    <w:rsid w:val="29B85023"/>
    <w:rsid w:val="29E9E742"/>
    <w:rsid w:val="2A024F1A"/>
    <w:rsid w:val="2A13FF18"/>
    <w:rsid w:val="2AD8C663"/>
    <w:rsid w:val="2B12EB0A"/>
    <w:rsid w:val="2B641803"/>
    <w:rsid w:val="2B93589F"/>
    <w:rsid w:val="2C06A234"/>
    <w:rsid w:val="2C0F6B64"/>
    <w:rsid w:val="2C3CD5F3"/>
    <w:rsid w:val="2C4C4CCF"/>
    <w:rsid w:val="2C5FB4AC"/>
    <w:rsid w:val="2C67DDDA"/>
    <w:rsid w:val="2C715E4C"/>
    <w:rsid w:val="2C7AE0CB"/>
    <w:rsid w:val="2C953736"/>
    <w:rsid w:val="2CE57D7E"/>
    <w:rsid w:val="2D0CDDF3"/>
    <w:rsid w:val="2D2EF349"/>
    <w:rsid w:val="2D766494"/>
    <w:rsid w:val="2DE81D30"/>
    <w:rsid w:val="2E7B523B"/>
    <w:rsid w:val="2E93C118"/>
    <w:rsid w:val="2EA768AE"/>
    <w:rsid w:val="2EAF854F"/>
    <w:rsid w:val="2ED1FC72"/>
    <w:rsid w:val="2F0810DB"/>
    <w:rsid w:val="2F2497CE"/>
    <w:rsid w:val="2F4B2DE9"/>
    <w:rsid w:val="2F4B9375"/>
    <w:rsid w:val="2F5A3679"/>
    <w:rsid w:val="2F6AEED0"/>
    <w:rsid w:val="2F83ED91"/>
    <w:rsid w:val="2F99900B"/>
    <w:rsid w:val="2FE86FFF"/>
    <w:rsid w:val="30126F4E"/>
    <w:rsid w:val="303A1595"/>
    <w:rsid w:val="305C9866"/>
    <w:rsid w:val="309C6FD2"/>
    <w:rsid w:val="30A1D5F2"/>
    <w:rsid w:val="30B75339"/>
    <w:rsid w:val="30F7656B"/>
    <w:rsid w:val="30FF9794"/>
    <w:rsid w:val="310B28A9"/>
    <w:rsid w:val="313A3F7E"/>
    <w:rsid w:val="3152A516"/>
    <w:rsid w:val="33286357"/>
    <w:rsid w:val="333FA2C7"/>
    <w:rsid w:val="337BAE12"/>
    <w:rsid w:val="339A96A7"/>
    <w:rsid w:val="34CFACCD"/>
    <w:rsid w:val="356E9AA7"/>
    <w:rsid w:val="35989E06"/>
    <w:rsid w:val="366FF318"/>
    <w:rsid w:val="36B11299"/>
    <w:rsid w:val="36B267EA"/>
    <w:rsid w:val="36C23A94"/>
    <w:rsid w:val="36C4EFE5"/>
    <w:rsid w:val="37102D4E"/>
    <w:rsid w:val="37523C38"/>
    <w:rsid w:val="37AAA364"/>
    <w:rsid w:val="37C5A3C4"/>
    <w:rsid w:val="3815334F"/>
    <w:rsid w:val="3820197F"/>
    <w:rsid w:val="38830D8A"/>
    <w:rsid w:val="38A77951"/>
    <w:rsid w:val="38DA913A"/>
    <w:rsid w:val="3953BBED"/>
    <w:rsid w:val="3965B460"/>
    <w:rsid w:val="3971DBBC"/>
    <w:rsid w:val="3A50B3D2"/>
    <w:rsid w:val="3A9CCC37"/>
    <w:rsid w:val="3ACD64A0"/>
    <w:rsid w:val="3AF35877"/>
    <w:rsid w:val="3B5C70FB"/>
    <w:rsid w:val="3B68F039"/>
    <w:rsid w:val="3B8D2768"/>
    <w:rsid w:val="3C6DC99A"/>
    <w:rsid w:val="3D78738A"/>
    <w:rsid w:val="3E05EA5D"/>
    <w:rsid w:val="3E33A49B"/>
    <w:rsid w:val="3E3F5D42"/>
    <w:rsid w:val="3EEA47E2"/>
    <w:rsid w:val="3F9024C8"/>
    <w:rsid w:val="3FAFAEA4"/>
    <w:rsid w:val="405DE861"/>
    <w:rsid w:val="407B264A"/>
    <w:rsid w:val="407CE57F"/>
    <w:rsid w:val="40EFA5B3"/>
    <w:rsid w:val="41084868"/>
    <w:rsid w:val="41392A5A"/>
    <w:rsid w:val="4139F1A7"/>
    <w:rsid w:val="413E1BA1"/>
    <w:rsid w:val="416C4BC6"/>
    <w:rsid w:val="41928FBF"/>
    <w:rsid w:val="41EC1991"/>
    <w:rsid w:val="4241E1A4"/>
    <w:rsid w:val="42C12542"/>
    <w:rsid w:val="42EC34CE"/>
    <w:rsid w:val="4365965C"/>
    <w:rsid w:val="4368CD9E"/>
    <w:rsid w:val="436E1FCC"/>
    <w:rsid w:val="43A42623"/>
    <w:rsid w:val="43B7F8C6"/>
    <w:rsid w:val="43F53069"/>
    <w:rsid w:val="441CAFCB"/>
    <w:rsid w:val="4425A92A"/>
    <w:rsid w:val="4435AA06"/>
    <w:rsid w:val="443F75F6"/>
    <w:rsid w:val="4456E25D"/>
    <w:rsid w:val="44838890"/>
    <w:rsid w:val="4485BF54"/>
    <w:rsid w:val="44990A12"/>
    <w:rsid w:val="44E38EBB"/>
    <w:rsid w:val="45570C9F"/>
    <w:rsid w:val="460CBD68"/>
    <w:rsid w:val="4624F983"/>
    <w:rsid w:val="465B9069"/>
    <w:rsid w:val="466D7801"/>
    <w:rsid w:val="468961E6"/>
    <w:rsid w:val="46A0C13D"/>
    <w:rsid w:val="46DFBD8F"/>
    <w:rsid w:val="4720286F"/>
    <w:rsid w:val="472A2742"/>
    <w:rsid w:val="4794AA73"/>
    <w:rsid w:val="480442DD"/>
    <w:rsid w:val="4874DA4D"/>
    <w:rsid w:val="4880A5A7"/>
    <w:rsid w:val="489BA68F"/>
    <w:rsid w:val="48D7C8F0"/>
    <w:rsid w:val="48FFB221"/>
    <w:rsid w:val="49308D38"/>
    <w:rsid w:val="49393433"/>
    <w:rsid w:val="49572EFC"/>
    <w:rsid w:val="4A17CB43"/>
    <w:rsid w:val="4A1B8E37"/>
    <w:rsid w:val="4A34D5CB"/>
    <w:rsid w:val="4A46EC8B"/>
    <w:rsid w:val="4B6FB24A"/>
    <w:rsid w:val="4BA191D4"/>
    <w:rsid w:val="4BB50DAF"/>
    <w:rsid w:val="4BC6B65C"/>
    <w:rsid w:val="4C112DB8"/>
    <w:rsid w:val="4C804466"/>
    <w:rsid w:val="4DF44A2E"/>
    <w:rsid w:val="4DFBC942"/>
    <w:rsid w:val="4E8E3882"/>
    <w:rsid w:val="4E97CA47"/>
    <w:rsid w:val="4E9D77FD"/>
    <w:rsid w:val="4EAD6F3A"/>
    <w:rsid w:val="4F130D47"/>
    <w:rsid w:val="4F8E7904"/>
    <w:rsid w:val="4FDE8F06"/>
    <w:rsid w:val="50179AD6"/>
    <w:rsid w:val="5065E43F"/>
    <w:rsid w:val="509A2C99"/>
    <w:rsid w:val="510B344A"/>
    <w:rsid w:val="512DD003"/>
    <w:rsid w:val="514204AF"/>
    <w:rsid w:val="51BF3E8C"/>
    <w:rsid w:val="51BF8B0D"/>
    <w:rsid w:val="524A1F63"/>
    <w:rsid w:val="531BC56A"/>
    <w:rsid w:val="53252395"/>
    <w:rsid w:val="533EC257"/>
    <w:rsid w:val="53FAF711"/>
    <w:rsid w:val="541D6B22"/>
    <w:rsid w:val="54B8D28E"/>
    <w:rsid w:val="54E2549E"/>
    <w:rsid w:val="54F4B3C7"/>
    <w:rsid w:val="54FB544F"/>
    <w:rsid w:val="556F3A2E"/>
    <w:rsid w:val="55B16E9C"/>
    <w:rsid w:val="55B4CC8F"/>
    <w:rsid w:val="56335ED7"/>
    <w:rsid w:val="56753FE3"/>
    <w:rsid w:val="56928CCF"/>
    <w:rsid w:val="569CCB19"/>
    <w:rsid w:val="56D41163"/>
    <w:rsid w:val="56DCDA05"/>
    <w:rsid w:val="57195C87"/>
    <w:rsid w:val="5755D6F0"/>
    <w:rsid w:val="57A4AD61"/>
    <w:rsid w:val="5817FA09"/>
    <w:rsid w:val="591E280E"/>
    <w:rsid w:val="59B7A23F"/>
    <w:rsid w:val="59F6D82B"/>
    <w:rsid w:val="59F96E31"/>
    <w:rsid w:val="5A2DB9C3"/>
    <w:rsid w:val="5A31DE8C"/>
    <w:rsid w:val="5A4ADE7C"/>
    <w:rsid w:val="5A9B8716"/>
    <w:rsid w:val="5B19119F"/>
    <w:rsid w:val="5B32335B"/>
    <w:rsid w:val="5B50CAFD"/>
    <w:rsid w:val="5B6239AD"/>
    <w:rsid w:val="5B6C8884"/>
    <w:rsid w:val="5C7968EF"/>
    <w:rsid w:val="5CA1F812"/>
    <w:rsid w:val="5CC63636"/>
    <w:rsid w:val="5CDF256D"/>
    <w:rsid w:val="5D524700"/>
    <w:rsid w:val="5D663DD1"/>
    <w:rsid w:val="5DEAF0FC"/>
    <w:rsid w:val="5E55CE75"/>
    <w:rsid w:val="5E94B8EB"/>
    <w:rsid w:val="5ED9DF23"/>
    <w:rsid w:val="5EF94948"/>
    <w:rsid w:val="5F09F17C"/>
    <w:rsid w:val="5F0E29DF"/>
    <w:rsid w:val="5F1553EF"/>
    <w:rsid w:val="5F7EB90C"/>
    <w:rsid w:val="608517C5"/>
    <w:rsid w:val="609F39AF"/>
    <w:rsid w:val="60C155E4"/>
    <w:rsid w:val="60C9692B"/>
    <w:rsid w:val="60CFDA6B"/>
    <w:rsid w:val="60FD2CAC"/>
    <w:rsid w:val="610C24CD"/>
    <w:rsid w:val="6128735B"/>
    <w:rsid w:val="615636A6"/>
    <w:rsid w:val="61A3BABB"/>
    <w:rsid w:val="61F340FD"/>
    <w:rsid w:val="620E0490"/>
    <w:rsid w:val="62261D47"/>
    <w:rsid w:val="625EB5E1"/>
    <w:rsid w:val="6260801D"/>
    <w:rsid w:val="634D2B4F"/>
    <w:rsid w:val="636E5D89"/>
    <w:rsid w:val="63826631"/>
    <w:rsid w:val="642B6697"/>
    <w:rsid w:val="6441A221"/>
    <w:rsid w:val="646FEBC9"/>
    <w:rsid w:val="649DE901"/>
    <w:rsid w:val="652E5615"/>
    <w:rsid w:val="65491699"/>
    <w:rsid w:val="655233F4"/>
    <w:rsid w:val="6601AB09"/>
    <w:rsid w:val="661FABF1"/>
    <w:rsid w:val="66382CB5"/>
    <w:rsid w:val="664A24FA"/>
    <w:rsid w:val="666A400C"/>
    <w:rsid w:val="66D01A6A"/>
    <w:rsid w:val="66D2AE31"/>
    <w:rsid w:val="675389C3"/>
    <w:rsid w:val="67728B39"/>
    <w:rsid w:val="67D4C82D"/>
    <w:rsid w:val="68027DD5"/>
    <w:rsid w:val="68688934"/>
    <w:rsid w:val="686902A6"/>
    <w:rsid w:val="68831091"/>
    <w:rsid w:val="68ADE710"/>
    <w:rsid w:val="69299CFE"/>
    <w:rsid w:val="69F0559D"/>
    <w:rsid w:val="6A4193F6"/>
    <w:rsid w:val="6AAF6504"/>
    <w:rsid w:val="6AE294B0"/>
    <w:rsid w:val="6B54A42B"/>
    <w:rsid w:val="6B6EEF9D"/>
    <w:rsid w:val="6B710767"/>
    <w:rsid w:val="6BA3BE41"/>
    <w:rsid w:val="6BE397D3"/>
    <w:rsid w:val="6C699877"/>
    <w:rsid w:val="6C8FB4E3"/>
    <w:rsid w:val="6CD66D22"/>
    <w:rsid w:val="6CDA3907"/>
    <w:rsid w:val="6D2183C8"/>
    <w:rsid w:val="6D32DF73"/>
    <w:rsid w:val="6D79C6C3"/>
    <w:rsid w:val="6D848FB5"/>
    <w:rsid w:val="6D92ACDD"/>
    <w:rsid w:val="6DBB93BB"/>
    <w:rsid w:val="6DDD6FC2"/>
    <w:rsid w:val="6E27DA25"/>
    <w:rsid w:val="6E894ACF"/>
    <w:rsid w:val="6E9ED8E1"/>
    <w:rsid w:val="6EA0DA58"/>
    <w:rsid w:val="6F08C8CB"/>
    <w:rsid w:val="6F6C0480"/>
    <w:rsid w:val="6FC32CF6"/>
    <w:rsid w:val="6FC8204D"/>
    <w:rsid w:val="7006089B"/>
    <w:rsid w:val="706CE501"/>
    <w:rsid w:val="706FC653"/>
    <w:rsid w:val="70B70A8F"/>
    <w:rsid w:val="70C49E94"/>
    <w:rsid w:val="70D8C0D4"/>
    <w:rsid w:val="713AF8C5"/>
    <w:rsid w:val="71AB2B30"/>
    <w:rsid w:val="71BDBA35"/>
    <w:rsid w:val="72028BED"/>
    <w:rsid w:val="7230F779"/>
    <w:rsid w:val="724E2FEB"/>
    <w:rsid w:val="7285C3BB"/>
    <w:rsid w:val="729F6408"/>
    <w:rsid w:val="734D87BF"/>
    <w:rsid w:val="7350AFD0"/>
    <w:rsid w:val="740756F1"/>
    <w:rsid w:val="7440D76D"/>
    <w:rsid w:val="74C5A773"/>
    <w:rsid w:val="7524DC37"/>
    <w:rsid w:val="755FAB98"/>
    <w:rsid w:val="760C6F30"/>
    <w:rsid w:val="764D12EB"/>
    <w:rsid w:val="76700BA9"/>
    <w:rsid w:val="769D2EB0"/>
    <w:rsid w:val="76C21139"/>
    <w:rsid w:val="76E01CB9"/>
    <w:rsid w:val="770001EE"/>
    <w:rsid w:val="77054834"/>
    <w:rsid w:val="771203E8"/>
    <w:rsid w:val="77152FBA"/>
    <w:rsid w:val="773F6107"/>
    <w:rsid w:val="78256A28"/>
    <w:rsid w:val="78AE753C"/>
    <w:rsid w:val="78FD3B5A"/>
    <w:rsid w:val="79052AE4"/>
    <w:rsid w:val="794D9043"/>
    <w:rsid w:val="794E9ED4"/>
    <w:rsid w:val="79E45C53"/>
    <w:rsid w:val="79F74FAB"/>
    <w:rsid w:val="7A0F0DCF"/>
    <w:rsid w:val="7A3CD99A"/>
    <w:rsid w:val="7AFD5A8F"/>
    <w:rsid w:val="7BA06BC9"/>
    <w:rsid w:val="7BA7CB8F"/>
    <w:rsid w:val="7C30FFAE"/>
    <w:rsid w:val="7C5C0165"/>
    <w:rsid w:val="7CBBE066"/>
    <w:rsid w:val="7D04DD2E"/>
    <w:rsid w:val="7D2DE34B"/>
    <w:rsid w:val="7DB4AEF0"/>
    <w:rsid w:val="7DC07C57"/>
    <w:rsid w:val="7DC47BE8"/>
    <w:rsid w:val="7E41316E"/>
    <w:rsid w:val="7E643742"/>
    <w:rsid w:val="7EDECA01"/>
    <w:rsid w:val="7EE9E377"/>
    <w:rsid w:val="7FE6048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4EC8"/>
  <w15:chartTrackingRefBased/>
  <w15:docId w15:val="{C79A742E-1FDD-4319-A0CE-0282ECFC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4ED0"/>
    <w:rPr>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764ED0"/>
    <w:rPr>
      <w:sz w:val="16"/>
      <w:szCs w:val="16"/>
    </w:rPr>
  </w:style>
  <w:style w:type="paragraph" w:styleId="Kommentaaritekst">
    <w:name w:val="annotation text"/>
    <w:basedOn w:val="Normaallaad"/>
    <w:link w:val="KommentaaritekstMrk"/>
    <w:uiPriority w:val="99"/>
    <w:unhideWhenUsed/>
    <w:rsid w:val="00764ED0"/>
    <w:pPr>
      <w:spacing w:line="240" w:lineRule="auto"/>
    </w:pPr>
    <w:rPr>
      <w:sz w:val="20"/>
      <w:szCs w:val="20"/>
    </w:rPr>
  </w:style>
  <w:style w:type="character" w:customStyle="1" w:styleId="KommentaaritekstMrk">
    <w:name w:val="Kommentaari tekst Märk"/>
    <w:basedOn w:val="Liguvaikefont"/>
    <w:link w:val="Kommentaaritekst"/>
    <w:uiPriority w:val="99"/>
    <w:rsid w:val="00764ED0"/>
    <w:rPr>
      <w:kern w:val="0"/>
      <w:sz w:val="20"/>
      <w:szCs w:val="20"/>
      <w14:ligatures w14:val="none"/>
    </w:rPr>
  </w:style>
  <w:style w:type="paragraph" w:styleId="Loendilik">
    <w:name w:val="List Paragraph"/>
    <w:basedOn w:val="Normaallaad"/>
    <w:uiPriority w:val="34"/>
    <w:qFormat/>
    <w:rsid w:val="008D750E"/>
    <w:pPr>
      <w:ind w:left="720"/>
      <w:contextualSpacing/>
    </w:pPr>
  </w:style>
  <w:style w:type="paragraph" w:styleId="Redaktsioon">
    <w:name w:val="Revision"/>
    <w:hidden/>
    <w:uiPriority w:val="99"/>
    <w:semiHidden/>
    <w:rsid w:val="006C3E2A"/>
    <w:pPr>
      <w:spacing w:after="0" w:line="240" w:lineRule="auto"/>
    </w:pPr>
    <w:rPr>
      <w:kern w:val="0"/>
      <w14:ligatures w14:val="none"/>
    </w:rPr>
  </w:style>
  <w:style w:type="paragraph" w:styleId="Kommentaariteema">
    <w:name w:val="annotation subject"/>
    <w:basedOn w:val="Kommentaaritekst"/>
    <w:next w:val="Kommentaaritekst"/>
    <w:link w:val="KommentaariteemaMrk"/>
    <w:uiPriority w:val="99"/>
    <w:semiHidden/>
    <w:unhideWhenUsed/>
    <w:rsid w:val="008E6DB0"/>
    <w:rPr>
      <w:b/>
      <w:bCs/>
    </w:rPr>
  </w:style>
  <w:style w:type="character" w:customStyle="1" w:styleId="KommentaariteemaMrk">
    <w:name w:val="Kommentaari teema Märk"/>
    <w:basedOn w:val="KommentaaritekstMrk"/>
    <w:link w:val="Kommentaariteema"/>
    <w:uiPriority w:val="99"/>
    <w:semiHidden/>
    <w:rsid w:val="008E6DB0"/>
    <w:rPr>
      <w:b/>
      <w:bCs/>
      <w:kern w:val="0"/>
      <w:sz w:val="20"/>
      <w:szCs w:val="20"/>
      <w14:ligatures w14:val="none"/>
    </w:rPr>
  </w:style>
  <w:style w:type="character" w:styleId="Mainimine">
    <w:name w:val="Mention"/>
    <w:basedOn w:val="Liguvaikefont"/>
    <w:uiPriority w:val="99"/>
    <w:unhideWhenUsed/>
    <w:rsid w:val="00C1316C"/>
    <w:rPr>
      <w:color w:val="2B579A"/>
      <w:shd w:val="clear" w:color="auto" w:fill="E6E6E6"/>
    </w:rPr>
  </w:style>
  <w:style w:type="paragraph" w:styleId="Pis">
    <w:name w:val="header"/>
    <w:basedOn w:val="Normaallaad"/>
    <w:link w:val="PisMrk"/>
    <w:uiPriority w:val="99"/>
    <w:unhideWhenUsed/>
    <w:rsid w:val="007C7D27"/>
    <w:pPr>
      <w:tabs>
        <w:tab w:val="center" w:pos="4536"/>
        <w:tab w:val="right" w:pos="9072"/>
      </w:tabs>
      <w:spacing w:after="0" w:line="240" w:lineRule="auto"/>
    </w:pPr>
  </w:style>
  <w:style w:type="character" w:customStyle="1" w:styleId="PisMrk">
    <w:name w:val="Päis Märk"/>
    <w:basedOn w:val="Liguvaikefont"/>
    <w:link w:val="Pis"/>
    <w:uiPriority w:val="99"/>
    <w:rsid w:val="007C7D27"/>
    <w:rPr>
      <w:kern w:val="0"/>
      <w14:ligatures w14:val="none"/>
    </w:rPr>
  </w:style>
  <w:style w:type="paragraph" w:styleId="Jalus">
    <w:name w:val="footer"/>
    <w:basedOn w:val="Normaallaad"/>
    <w:link w:val="JalusMrk"/>
    <w:uiPriority w:val="99"/>
    <w:unhideWhenUsed/>
    <w:rsid w:val="007C7D27"/>
    <w:pPr>
      <w:tabs>
        <w:tab w:val="center" w:pos="4536"/>
        <w:tab w:val="right" w:pos="9072"/>
      </w:tabs>
      <w:spacing w:after="0" w:line="240" w:lineRule="auto"/>
    </w:pPr>
  </w:style>
  <w:style w:type="character" w:customStyle="1" w:styleId="JalusMrk">
    <w:name w:val="Jalus Märk"/>
    <w:basedOn w:val="Liguvaikefont"/>
    <w:link w:val="Jalus"/>
    <w:uiPriority w:val="99"/>
    <w:rsid w:val="007C7D27"/>
    <w:rPr>
      <w:kern w:val="0"/>
      <w14:ligatures w14:val="none"/>
    </w:rPr>
  </w:style>
  <w:style w:type="character" w:styleId="Hperlink">
    <w:name w:val="Hyperlink"/>
    <w:basedOn w:val="Liguvaikefont"/>
    <w:uiPriority w:val="99"/>
    <w:unhideWhenUsed/>
    <w:rsid w:val="00160C50"/>
    <w:rPr>
      <w:color w:val="0563C1" w:themeColor="hyperlink"/>
      <w:u w:val="single"/>
    </w:rPr>
  </w:style>
  <w:style w:type="character" w:styleId="Lahendamatamainimine">
    <w:name w:val="Unresolved Mention"/>
    <w:basedOn w:val="Liguvaikefont"/>
    <w:uiPriority w:val="99"/>
    <w:semiHidden/>
    <w:unhideWhenUsed/>
    <w:rsid w:val="00160C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3B5D8-30B6-4C87-B842-BD8B8EF922B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C1AE19C7-7411-4708-9317-4D97BA5D8456}">
  <ds:schemaRefs>
    <ds:schemaRef ds:uri="http://schemas.microsoft.com/sharepoint/v3/contenttype/forms"/>
  </ds:schemaRefs>
</ds:datastoreItem>
</file>

<file path=customXml/itemProps3.xml><?xml version="1.0" encoding="utf-8"?>
<ds:datastoreItem xmlns:ds="http://schemas.openxmlformats.org/officeDocument/2006/customXml" ds:itemID="{68E13875-6AA3-4784-8C2C-0A4078D0C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740</Words>
  <Characters>4295</Characters>
  <Application>Microsoft Office Word</Application>
  <DocSecurity>0</DocSecurity>
  <Lines>35</Lines>
  <Paragraphs>10</Paragraphs>
  <ScaleCrop>false</ScaleCrop>
  <Company>KeMIT</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 muutmise EN</dc:title>
  <dc:subject/>
  <dc:creator>Anastasija Moskvitsjova</dc:creator>
  <dc:description/>
  <cp:lastModifiedBy>Kärt Voor - JUSTDIGI</cp:lastModifiedBy>
  <cp:revision>80</cp:revision>
  <dcterms:created xsi:type="dcterms:W3CDTF">2025-09-05T10:31:00Z</dcterms:created>
  <dcterms:modified xsi:type="dcterms:W3CDTF">2025-09-15T13:00:00Z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2025-07-14T09:51:46Z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be1a9d83-acba-4e87-aa01-03e34bca380f</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y fmtid="{D5CDD505-2E9C-101B-9397-08002B2CF9AE}" pid="12" name="docLang">
    <vt:lpwstr>et</vt:lpwstr>
  </property>
</Properties>
</file>